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AF7178">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0E1263" w:rsidRPr="00B27A9D" w:rsidRDefault="00686247">
      <w:pPr>
        <w:spacing w:before="172"/>
        <w:ind w:left="918"/>
        <w:rPr>
          <w:sz w:val="24"/>
          <w:lang w:val="sk-SK"/>
        </w:rPr>
      </w:pPr>
      <w:r w:rsidRPr="00B27A9D">
        <w:rPr>
          <w:sz w:val="24"/>
          <w:lang w:val="sk-SK"/>
        </w:rPr>
        <w:t>Príloha č. 1 príručky</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AF7178">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AF7178">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AF7178">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AF7178">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inset="0,0,0,0">
                <w:txbxContent>
                  <w:p w:rsidR="00686247" w:rsidRDefault="00686247">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v:textbox>
            </v:shape>
            <v:shape id="_x0000_s1278" type="#_x0000_t202" style="position:absolute;left:3427;top:6469;width:255;height:221" filled="f" stroked="f">
              <v:textbox inset="0,0,0,0">
                <w:txbxContent>
                  <w:p w:rsidR="00686247" w:rsidRDefault="00686247">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del w:id="0" w:author="Beláková Daniela" w:date="2018-12-04T13:07:00Z">
        <w:r w:rsidRPr="00B27A9D" w:rsidDel="003A5B2B">
          <w:rPr>
            <w:sz w:val="14"/>
            <w:lang w:val="sk-SK"/>
          </w:rPr>
          <w:delText>1</w:delText>
        </w:r>
      </w:del>
      <w:ins w:id="1" w:author="Beláková Daniela" w:date="2018-12-04T13:07: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AF7178">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AF7178">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AF7178">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AF7178">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del w:id="2" w:author="Beláková Daniela" w:date="2018-12-04T13:06:00Z">
        <w:r w:rsidRPr="00B27A9D" w:rsidDel="003A5B2B">
          <w:rPr>
            <w:sz w:val="14"/>
            <w:lang w:val="sk-SK"/>
          </w:rPr>
          <w:delText>1</w:delText>
        </w:r>
      </w:del>
      <w:ins w:id="3" w:author="Beláková Daniela" w:date="2018-12-04T13:06:00Z">
        <w:r w:rsidR="003A5B2B">
          <w:rPr>
            <w:sz w:val="14"/>
            <w:lang w:val="sk-SK"/>
          </w:rPr>
          <w:t>2</w:t>
        </w:r>
      </w:ins>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AF7178">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AF7178">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AF7178">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AF7178">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AF7178">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AF7178">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AF7178">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del w:id="4" w:author="Beláková Daniela" w:date="2018-12-04T13:06:00Z">
        <w:r w:rsidRPr="00B27A9D" w:rsidDel="003A5B2B">
          <w:rPr>
            <w:sz w:val="14"/>
            <w:lang w:val="sk-SK"/>
          </w:rPr>
          <w:delText>1</w:delText>
        </w:r>
      </w:del>
      <w:ins w:id="5"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AF7178">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AF7178">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AF7178">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AF7178">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AF7178">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AF7178">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AF7178">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AF7178">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AF7178">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AF7178">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del w:id="6" w:author="Beláková Daniela" w:date="2018-12-04T13:06:00Z">
        <w:r w:rsidRPr="00B27A9D" w:rsidDel="003A5B2B">
          <w:rPr>
            <w:sz w:val="14"/>
            <w:lang w:val="sk-SK"/>
          </w:rPr>
          <w:delText>1</w:delText>
        </w:r>
      </w:del>
      <w:ins w:id="7"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AF7178">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AF7178">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AF7178">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AF7178">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AF7178">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AF7178">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AF7178">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del w:id="8" w:author="Beláková Daniela" w:date="2018-12-04T13:06:00Z">
        <w:r w:rsidRPr="00B27A9D" w:rsidDel="003A5B2B">
          <w:rPr>
            <w:sz w:val="14"/>
            <w:lang w:val="sk-SK"/>
          </w:rPr>
          <w:delText>1</w:delText>
        </w:r>
      </w:del>
      <w:ins w:id="9"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AF7178">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AF7178">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AF7178">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AF7178">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AF7178">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ins w:id="10" w:author="Beláková Daniela" w:date="2018-12-04T12:53:00Z"/>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del w:id="11" w:author="Beláková Daniela" w:date="2018-12-04T13:06:00Z">
        <w:r w:rsidRPr="00B27A9D" w:rsidDel="003A5B2B">
          <w:rPr>
            <w:sz w:val="14"/>
            <w:lang w:val="sk-SK"/>
          </w:rPr>
          <w:delText>1</w:delText>
        </w:r>
      </w:del>
      <w:ins w:id="12"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0E1263" w:rsidRPr="00B27A9D" w:rsidDel="00B27A9D" w:rsidRDefault="000E1263">
      <w:pPr>
        <w:pStyle w:val="Zkladntext"/>
        <w:spacing w:before="6"/>
        <w:rPr>
          <w:del w:id="13" w:author="Beláková Daniela" w:date="2018-12-04T12:53:00Z"/>
          <w:b/>
          <w:sz w:val="18"/>
          <w:lang w:val="sk-SK"/>
        </w:rPr>
      </w:pPr>
    </w:p>
    <w:tbl>
      <w:tblPr>
        <w:tblStyle w:val="TableNormal"/>
        <w:tblW w:w="0" w:type="auto"/>
        <w:tblInd w:w="195" w:type="dxa"/>
        <w:tblLayout w:type="fixed"/>
        <w:tblLook w:val="01E0" w:firstRow="1" w:lastRow="1" w:firstColumn="1" w:lastColumn="1" w:noHBand="0" w:noVBand="0"/>
      </w:tblPr>
      <w:tblGrid>
        <w:gridCol w:w="1574"/>
        <w:gridCol w:w="4427"/>
        <w:gridCol w:w="2805"/>
        <w:gridCol w:w="1396"/>
      </w:tblGrid>
      <w:tr w:rsidR="000E1263" w:rsidRPr="00B27A9D" w:rsidDel="00B27A9D">
        <w:trPr>
          <w:trHeight w:val="310"/>
          <w:del w:id="14" w:author="Beláková Daniela" w:date="2018-12-04T12:53:00Z"/>
        </w:trPr>
        <w:tc>
          <w:tcPr>
            <w:tcW w:w="1574" w:type="dxa"/>
            <w:vMerge w:val="restart"/>
            <w:tcBorders>
              <w:top w:val="single" w:sz="4" w:space="0" w:color="000000"/>
            </w:tcBorders>
            <w:shd w:val="clear" w:color="auto" w:fill="DCDCDE"/>
          </w:tcPr>
          <w:p w:rsidR="000E1263" w:rsidRPr="00B27A9D" w:rsidDel="00B27A9D" w:rsidRDefault="00686247">
            <w:pPr>
              <w:pStyle w:val="TableParagraph"/>
              <w:spacing w:before="53"/>
              <w:ind w:left="204"/>
              <w:rPr>
                <w:del w:id="15" w:author="Beláková Daniela" w:date="2018-12-04T12:53:00Z"/>
                <w:b/>
                <w:sz w:val="14"/>
                <w:lang w:val="sk-SK"/>
              </w:rPr>
            </w:pPr>
            <w:del w:id="16" w:author="Beláková Daniela" w:date="2018-12-04T12:53:00Z">
              <w:r w:rsidRPr="00B27A9D" w:rsidDel="00B27A9D">
                <w:rPr>
                  <w:b/>
                  <w:sz w:val="14"/>
                  <w:lang w:val="sk-SK"/>
                </w:rPr>
                <w:delText>Subjekt:</w:delText>
              </w:r>
            </w:del>
          </w:p>
        </w:tc>
        <w:tc>
          <w:tcPr>
            <w:tcW w:w="4427" w:type="dxa"/>
            <w:vMerge w:val="restart"/>
            <w:tcBorders>
              <w:top w:val="single" w:sz="4" w:space="0" w:color="000000"/>
              <w:right w:val="single" w:sz="4" w:space="0" w:color="A8A9AC"/>
            </w:tcBorders>
            <w:shd w:val="clear" w:color="auto" w:fill="DCDCDE"/>
          </w:tcPr>
          <w:p w:rsidR="000E1263" w:rsidRPr="00B27A9D" w:rsidDel="00B27A9D" w:rsidRDefault="00686247">
            <w:pPr>
              <w:pStyle w:val="TableParagraph"/>
              <w:spacing w:before="55"/>
              <w:ind w:left="867"/>
              <w:rPr>
                <w:del w:id="17" w:author="Beláková Daniela" w:date="2018-12-04T12:53:00Z"/>
                <w:sz w:val="20"/>
                <w:lang w:val="sk-SK"/>
              </w:rPr>
            </w:pPr>
            <w:del w:id="18" w:author="Beláková Daniela" w:date="2018-12-04T12:53:00Z">
              <w:r w:rsidRPr="00B27A9D" w:rsidDel="00B27A9D">
                <w:rPr>
                  <w:sz w:val="20"/>
                  <w:lang w:val="sk-SK"/>
                </w:rPr>
                <w:delText>(120)</w:delText>
              </w:r>
            </w:del>
          </w:p>
        </w:tc>
        <w:tc>
          <w:tcPr>
            <w:tcW w:w="2805" w:type="dxa"/>
            <w:tcBorders>
              <w:top w:val="single" w:sz="4" w:space="0" w:color="000000"/>
              <w:left w:val="single" w:sz="4" w:space="0" w:color="A8A9AC"/>
              <w:bottom w:val="single" w:sz="4" w:space="0" w:color="A8A9AC"/>
            </w:tcBorders>
            <w:shd w:val="clear" w:color="auto" w:fill="DCDCDE"/>
          </w:tcPr>
          <w:p w:rsidR="000E1263" w:rsidRPr="00B27A9D" w:rsidDel="00B27A9D" w:rsidRDefault="00686247">
            <w:pPr>
              <w:pStyle w:val="TableParagraph"/>
              <w:spacing w:before="53"/>
              <w:ind w:left="199"/>
              <w:rPr>
                <w:del w:id="19" w:author="Beláková Daniela" w:date="2018-12-04T12:53:00Z"/>
                <w:b/>
                <w:sz w:val="14"/>
                <w:lang w:val="sk-SK"/>
              </w:rPr>
            </w:pPr>
            <w:del w:id="20" w:author="Beláková Daniela" w:date="2018-12-04T12:53:00Z">
              <w:r w:rsidRPr="00B27A9D" w:rsidDel="00B27A9D">
                <w:rPr>
                  <w:b/>
                  <w:sz w:val="14"/>
                  <w:lang w:val="sk-SK"/>
                </w:rPr>
                <w:delText>Identifikátor (typ):</w:delText>
              </w:r>
            </w:del>
          </w:p>
        </w:tc>
        <w:tc>
          <w:tcPr>
            <w:tcW w:w="1396" w:type="dxa"/>
            <w:tcBorders>
              <w:top w:val="single" w:sz="4" w:space="0" w:color="000000"/>
              <w:bottom w:val="single" w:sz="4" w:space="0" w:color="A8A9AC"/>
            </w:tcBorders>
            <w:shd w:val="clear" w:color="auto" w:fill="DCDCDE"/>
          </w:tcPr>
          <w:p w:rsidR="000E1263" w:rsidRPr="00B27A9D" w:rsidDel="00B27A9D" w:rsidRDefault="00686247">
            <w:pPr>
              <w:pStyle w:val="TableParagraph"/>
              <w:spacing w:before="55"/>
              <w:ind w:left="0" w:right="189"/>
              <w:jc w:val="right"/>
              <w:rPr>
                <w:del w:id="21" w:author="Beláková Daniela" w:date="2018-12-04T12:53:00Z"/>
                <w:sz w:val="20"/>
                <w:lang w:val="sk-SK"/>
              </w:rPr>
            </w:pPr>
            <w:del w:id="22" w:author="Beláková Daniela" w:date="2018-12-04T12:53:00Z">
              <w:r w:rsidRPr="00B27A9D" w:rsidDel="00B27A9D">
                <w:rPr>
                  <w:sz w:val="20"/>
                  <w:lang w:val="sk-SK"/>
                </w:rPr>
                <w:delText>(121)</w:delText>
              </w:r>
            </w:del>
          </w:p>
        </w:tc>
      </w:tr>
      <w:tr w:rsidR="000E1263" w:rsidRPr="00B27A9D" w:rsidDel="00B27A9D">
        <w:trPr>
          <w:trHeight w:val="315"/>
          <w:del w:id="23" w:author="Beláková Daniela" w:date="2018-12-04T12:53:00Z"/>
        </w:trPr>
        <w:tc>
          <w:tcPr>
            <w:tcW w:w="1574" w:type="dxa"/>
            <w:vMerge/>
            <w:tcBorders>
              <w:top w:val="nil"/>
            </w:tcBorders>
            <w:shd w:val="clear" w:color="auto" w:fill="DCDCDE"/>
          </w:tcPr>
          <w:p w:rsidR="000E1263" w:rsidRPr="00B27A9D" w:rsidDel="00B27A9D" w:rsidRDefault="000E1263">
            <w:pPr>
              <w:rPr>
                <w:del w:id="24" w:author="Beláková Daniela" w:date="2018-12-04T12:53:00Z"/>
                <w:sz w:val="2"/>
                <w:szCs w:val="2"/>
                <w:lang w:val="sk-SK"/>
              </w:rPr>
            </w:pPr>
          </w:p>
        </w:tc>
        <w:tc>
          <w:tcPr>
            <w:tcW w:w="4427" w:type="dxa"/>
            <w:vMerge/>
            <w:tcBorders>
              <w:top w:val="nil"/>
              <w:right w:val="single" w:sz="4" w:space="0" w:color="A8A9AC"/>
            </w:tcBorders>
            <w:shd w:val="clear" w:color="auto" w:fill="DCDCDE"/>
          </w:tcPr>
          <w:p w:rsidR="000E1263" w:rsidRPr="00B27A9D" w:rsidDel="00B27A9D" w:rsidRDefault="000E1263">
            <w:pPr>
              <w:rPr>
                <w:del w:id="25" w:author="Beláková Daniela" w:date="2018-12-04T12:53:00Z"/>
                <w:sz w:val="2"/>
                <w:szCs w:val="2"/>
                <w:lang w:val="sk-SK"/>
              </w:rPr>
            </w:pPr>
          </w:p>
        </w:tc>
        <w:tc>
          <w:tcPr>
            <w:tcW w:w="2805" w:type="dxa"/>
            <w:tcBorders>
              <w:top w:val="single" w:sz="4" w:space="0" w:color="A8A9AC"/>
              <w:left w:val="single" w:sz="4" w:space="0" w:color="A8A9AC"/>
            </w:tcBorders>
            <w:shd w:val="clear" w:color="auto" w:fill="DCDCDE"/>
          </w:tcPr>
          <w:p w:rsidR="000E1263" w:rsidRPr="00B27A9D" w:rsidDel="00B27A9D" w:rsidRDefault="00686247">
            <w:pPr>
              <w:pStyle w:val="TableParagraph"/>
              <w:spacing w:before="55"/>
              <w:ind w:left="199"/>
              <w:rPr>
                <w:del w:id="26" w:author="Beláková Daniela" w:date="2018-12-04T12:53:00Z"/>
                <w:b/>
                <w:sz w:val="14"/>
                <w:lang w:val="sk-SK"/>
              </w:rPr>
            </w:pPr>
            <w:del w:id="27" w:author="Beláková Daniela" w:date="2018-12-04T12:53:00Z">
              <w:r w:rsidRPr="00B27A9D" w:rsidDel="00B27A9D">
                <w:rPr>
                  <w:b/>
                  <w:sz w:val="14"/>
                  <w:lang w:val="sk-SK"/>
                </w:rPr>
                <w:delText>Výška oprávnených výdavkov:</w:delText>
              </w:r>
            </w:del>
          </w:p>
        </w:tc>
        <w:tc>
          <w:tcPr>
            <w:tcW w:w="1396" w:type="dxa"/>
            <w:tcBorders>
              <w:top w:val="single" w:sz="4" w:space="0" w:color="A8A9AC"/>
            </w:tcBorders>
            <w:shd w:val="clear" w:color="auto" w:fill="DCDCDE"/>
          </w:tcPr>
          <w:p w:rsidR="000E1263" w:rsidRPr="00B27A9D" w:rsidDel="00B27A9D" w:rsidRDefault="00686247">
            <w:pPr>
              <w:pStyle w:val="TableParagraph"/>
              <w:spacing w:before="54"/>
              <w:ind w:left="0" w:right="189"/>
              <w:jc w:val="right"/>
              <w:rPr>
                <w:del w:id="28" w:author="Beláková Daniela" w:date="2018-12-04T12:53:00Z"/>
                <w:sz w:val="20"/>
                <w:lang w:val="sk-SK"/>
              </w:rPr>
            </w:pPr>
            <w:del w:id="29" w:author="Beláková Daniela" w:date="2018-12-04T12:53:00Z">
              <w:r w:rsidRPr="00B27A9D" w:rsidDel="00B27A9D">
                <w:rPr>
                  <w:sz w:val="20"/>
                  <w:lang w:val="sk-SK"/>
                </w:rPr>
                <w:delText>(122)</w:delText>
              </w:r>
            </w:del>
          </w:p>
        </w:tc>
      </w:tr>
    </w:tbl>
    <w:p w:rsidR="000E1263" w:rsidRPr="00B27A9D" w:rsidDel="00B27A9D" w:rsidRDefault="00686247">
      <w:pPr>
        <w:pStyle w:val="Nadpis3"/>
        <w:spacing w:before="176"/>
        <w:ind w:left="399"/>
        <w:rPr>
          <w:del w:id="30" w:author="Beláková Daniela" w:date="2018-12-04T12:53:00Z"/>
          <w:lang w:val="sk-SK"/>
        </w:rPr>
      </w:pPr>
      <w:del w:id="31" w:author="Beláková Daniela" w:date="2018-12-04T12:53:00Z">
        <w:r w:rsidRPr="00B27A9D" w:rsidDel="00B27A9D">
          <w:rPr>
            <w:color w:val="7E7E82"/>
            <w:lang w:val="sk-SK"/>
          </w:rPr>
          <w:delText>Priame výdavky</w:delText>
        </w:r>
      </w:del>
    </w:p>
    <w:p w:rsidR="000E1263" w:rsidRPr="00B27A9D" w:rsidDel="00B27A9D" w:rsidRDefault="000E1263">
      <w:pPr>
        <w:pStyle w:val="Zkladntext"/>
        <w:rPr>
          <w:del w:id="32" w:author="Beláková Daniela" w:date="2018-12-04T12:53:00Z"/>
          <w:b/>
          <w:lang w:val="sk-SK"/>
        </w:rPr>
      </w:pPr>
    </w:p>
    <w:p w:rsidR="000E1263" w:rsidRPr="00B27A9D" w:rsidDel="00B27A9D" w:rsidRDefault="00AF7178">
      <w:pPr>
        <w:pStyle w:val="Zkladntext"/>
        <w:spacing w:line="20" w:lineRule="exact"/>
        <w:ind w:left="195"/>
        <w:rPr>
          <w:del w:id="33" w:author="Beláková Daniela" w:date="2018-12-04T12:53:00Z"/>
          <w:sz w:val="2"/>
          <w:lang w:val="sk-SK"/>
        </w:rPr>
      </w:pPr>
      <w:del w:id="34" w:author="Beláková Daniela" w:date="2018-12-04T12:53:00Z">
        <w:r>
          <w:rPr>
            <w:sz w:val="2"/>
            <w:lang w:val="sk-SK"/>
          </w:rPr>
        </w:r>
        <w:r>
          <w:rPr>
            <w:sz w:val="2"/>
            <w:lang w:val="sk-SK"/>
          </w:rPr>
          <w:pict>
            <v:group id="_x0000_s1154" style="width:510pt;height:.5pt;mso-position-horizontal-relative:char;mso-position-vertical-relative:line" coordsize="10200,10">
              <v:line id="_x0000_s1157" style="position:absolute" from="0,5" to="2160,5" strokecolor="#a8a9ac" strokeweight=".5pt"/>
              <v:line id="_x0000_s1156" style="position:absolute" from="0,5" to="10200,5" strokecolor="#a8a9ac" strokeweight=".5pt"/>
              <v:line id="_x0000_s1155" style="position:absolute" from="0,5" to="10200,5" strokecolor="#a8a9ac" strokeweight=".5pt"/>
              <w10:wrap type="none"/>
              <w10:anchorlock/>
            </v:group>
          </w:pict>
        </w:r>
      </w:del>
    </w:p>
    <w:p w:rsidR="000E1263" w:rsidRPr="00B27A9D" w:rsidDel="00B27A9D" w:rsidRDefault="000E1263">
      <w:pPr>
        <w:spacing w:line="20" w:lineRule="exact"/>
        <w:rPr>
          <w:del w:id="35" w:author="Beláková Daniela" w:date="2018-12-04T12:53:00Z"/>
          <w:sz w:val="2"/>
          <w:lang w:val="sk-SK"/>
        </w:rPr>
        <w:sectPr w:rsidR="000E1263" w:rsidRPr="00B27A9D" w:rsidDel="00B27A9D">
          <w:pgSz w:w="11910" w:h="16840"/>
          <w:pgMar w:top="1380" w:right="740" w:bottom="280" w:left="640" w:header="708" w:footer="708" w:gutter="0"/>
          <w:cols w:space="708"/>
        </w:sectPr>
      </w:pPr>
    </w:p>
    <w:p w:rsidR="000E1263" w:rsidRPr="00B27A9D" w:rsidDel="00B27A9D" w:rsidRDefault="00686247">
      <w:pPr>
        <w:spacing w:before="44"/>
        <w:ind w:left="399"/>
        <w:rPr>
          <w:del w:id="36" w:author="Beláková Daniela" w:date="2018-12-04T12:53:00Z"/>
          <w:b/>
          <w:sz w:val="14"/>
          <w:lang w:val="sk-SK"/>
        </w:rPr>
      </w:pPr>
      <w:del w:id="37" w:author="Beláková Daniela" w:date="2018-12-04T12:53:00Z">
        <w:r w:rsidRPr="00B27A9D" w:rsidDel="00B27A9D">
          <w:rPr>
            <w:b/>
            <w:sz w:val="14"/>
            <w:lang w:val="sk-SK"/>
          </w:rPr>
          <w:delText>Konkrétny cieľ:</w:delText>
        </w:r>
      </w:del>
    </w:p>
    <w:p w:rsidR="000E1263" w:rsidRPr="00B27A9D" w:rsidDel="00B27A9D" w:rsidRDefault="00686247">
      <w:pPr>
        <w:pStyle w:val="Nadpis4"/>
        <w:spacing w:before="46"/>
        <w:ind w:left="399"/>
        <w:rPr>
          <w:del w:id="38" w:author="Beláková Daniela" w:date="2018-12-04T12:53:00Z"/>
          <w:lang w:val="sk-SK"/>
        </w:rPr>
      </w:pPr>
      <w:del w:id="39" w:author="Beláková Daniela" w:date="2018-12-04T12:53:00Z">
        <w:r w:rsidRPr="00B27A9D" w:rsidDel="00B27A9D">
          <w:rPr>
            <w:lang w:val="sk-SK"/>
          </w:rPr>
          <w:br w:type="column"/>
        </w:r>
        <w:r w:rsidRPr="00B27A9D" w:rsidDel="00B27A9D">
          <w:rPr>
            <w:lang w:val="sk-SK"/>
          </w:rPr>
          <w:delText>(123)</w:delText>
        </w:r>
      </w:del>
    </w:p>
    <w:p w:rsidR="000E1263" w:rsidRPr="00B27A9D" w:rsidDel="00B27A9D" w:rsidRDefault="000E1263">
      <w:pPr>
        <w:rPr>
          <w:del w:id="40" w:author="Beláková Daniela" w:date="2018-12-04T12:53:00Z"/>
          <w:lang w:val="sk-SK"/>
        </w:rPr>
        <w:sectPr w:rsidR="000E1263" w:rsidRPr="00B27A9D" w:rsidDel="00B27A9D">
          <w:type w:val="continuous"/>
          <w:pgSz w:w="11910" w:h="16840"/>
          <w:pgMar w:top="820" w:right="740" w:bottom="280" w:left="640" w:header="708" w:footer="708" w:gutter="0"/>
          <w:cols w:num="2" w:space="708" w:equalWidth="0">
            <w:col w:w="1402" w:space="835"/>
            <w:col w:w="8293"/>
          </w:cols>
        </w:sectPr>
      </w:pPr>
    </w:p>
    <w:p w:rsidR="000E1263" w:rsidRPr="00B27A9D" w:rsidDel="00B27A9D" w:rsidRDefault="00AF7178">
      <w:pPr>
        <w:tabs>
          <w:tab w:val="left" w:pos="2636"/>
        </w:tabs>
        <w:spacing w:before="87"/>
        <w:ind w:left="399"/>
        <w:rPr>
          <w:del w:id="41" w:author="Beláková Daniela" w:date="2018-12-04T12:53:00Z"/>
          <w:sz w:val="20"/>
          <w:lang w:val="sk-SK"/>
        </w:rPr>
      </w:pPr>
      <w:del w:id="42" w:author="Beláková Daniela" w:date="2018-12-04T12:53:00Z">
        <w:r>
          <w:rPr>
            <w:lang w:val="sk-SK"/>
          </w:rPr>
          <w:pict>
            <v:line id="_x0000_s1153" style="position:absolute;left:0;text-align:left;z-index:251631616;mso-position-horizontal-relative:page" from="150pt,1.45pt" to="552pt,1.45pt" strokecolor="#a8a9ac" strokeweight=".5pt">
              <v:stroke dashstyle="1 1"/>
              <w10:wrap anchorx="page"/>
            </v:line>
          </w:pict>
        </w:r>
        <w:r w:rsidR="00686247" w:rsidRPr="00B27A9D" w:rsidDel="00B27A9D">
          <w:rPr>
            <w:b/>
            <w:sz w:val="14"/>
            <w:lang w:val="sk-SK"/>
          </w:rPr>
          <w:delText>Typ</w:delText>
        </w:r>
        <w:r w:rsidR="00686247" w:rsidRPr="00B27A9D" w:rsidDel="00B27A9D">
          <w:rPr>
            <w:b/>
            <w:spacing w:val="-2"/>
            <w:sz w:val="14"/>
            <w:lang w:val="sk-SK"/>
          </w:rPr>
          <w:delText xml:space="preserve"> </w:delText>
        </w:r>
        <w:r w:rsidR="00686247" w:rsidRPr="00B27A9D" w:rsidDel="00B27A9D">
          <w:rPr>
            <w:b/>
            <w:sz w:val="14"/>
            <w:lang w:val="sk-SK"/>
          </w:rPr>
          <w:delText>aktivity:</w:delText>
        </w:r>
        <w:r w:rsidR="00686247" w:rsidRPr="00B27A9D" w:rsidDel="00B27A9D">
          <w:rPr>
            <w:b/>
            <w:sz w:val="14"/>
            <w:lang w:val="sk-SK"/>
          </w:rPr>
          <w:tab/>
        </w:r>
        <w:r w:rsidR="00686247" w:rsidRPr="00B27A9D" w:rsidDel="00B27A9D">
          <w:rPr>
            <w:position w:val="-5"/>
            <w:sz w:val="20"/>
            <w:lang w:val="sk-SK"/>
          </w:rPr>
          <w:delText>(124)</w:delText>
        </w:r>
      </w:del>
    </w:p>
    <w:p w:rsidR="000E1263" w:rsidRPr="00B27A9D" w:rsidDel="00B27A9D" w:rsidRDefault="00686247">
      <w:pPr>
        <w:pStyle w:val="Zkladntext"/>
        <w:rPr>
          <w:del w:id="43" w:author="Beláková Daniela" w:date="2018-12-04T12:53:00Z"/>
          <w:sz w:val="14"/>
          <w:lang w:val="sk-SK"/>
        </w:rPr>
      </w:pPr>
      <w:del w:id="44" w:author="Beláková Daniela" w:date="2018-12-04T12:53:00Z">
        <w:r w:rsidRPr="00B27A9D" w:rsidDel="00B27A9D">
          <w:rPr>
            <w:lang w:val="sk-SK"/>
          </w:rPr>
          <w:br w:type="column"/>
        </w:r>
      </w:del>
    </w:p>
    <w:p w:rsidR="000E1263" w:rsidRPr="00B27A9D" w:rsidDel="00B27A9D" w:rsidRDefault="000E1263">
      <w:pPr>
        <w:pStyle w:val="Zkladntext"/>
        <w:spacing w:before="4"/>
        <w:rPr>
          <w:del w:id="45" w:author="Beláková Daniela" w:date="2018-12-04T12:53:00Z"/>
          <w:lang w:val="sk-SK"/>
        </w:rPr>
      </w:pPr>
    </w:p>
    <w:p w:rsidR="000E1263" w:rsidRPr="00B27A9D" w:rsidDel="00B27A9D" w:rsidRDefault="00686247">
      <w:pPr>
        <w:ind w:left="399"/>
        <w:rPr>
          <w:del w:id="46" w:author="Beláková Daniela" w:date="2018-12-04T12:53:00Z"/>
          <w:b/>
          <w:sz w:val="14"/>
          <w:lang w:val="sk-SK"/>
        </w:rPr>
      </w:pPr>
      <w:del w:id="47" w:author="Beláková Daniela" w:date="2018-12-04T12:53:00Z">
        <w:r w:rsidRPr="00B27A9D" w:rsidDel="00B27A9D">
          <w:rPr>
            <w:b/>
            <w:sz w:val="14"/>
            <w:lang w:val="sk-SK"/>
          </w:rPr>
          <w:delText>Oprávnený výdavok</w:delText>
        </w:r>
      </w:del>
    </w:p>
    <w:p w:rsidR="000E1263" w:rsidRPr="00B27A9D" w:rsidDel="00B27A9D" w:rsidRDefault="000E1263">
      <w:pPr>
        <w:rPr>
          <w:del w:id="48" w:author="Beláková Daniela" w:date="2018-12-04T12:53:00Z"/>
          <w:sz w:val="14"/>
          <w:lang w:val="sk-SK"/>
        </w:rPr>
        <w:sectPr w:rsidR="000E1263" w:rsidRPr="00B27A9D" w:rsidDel="00B27A9D">
          <w:type w:val="continuous"/>
          <w:pgSz w:w="11910" w:h="16840"/>
          <w:pgMar w:top="820" w:right="740" w:bottom="280" w:left="640" w:header="708" w:footer="708" w:gutter="0"/>
          <w:cols w:num="2" w:space="708" w:equalWidth="0">
            <w:col w:w="3110" w:space="5474"/>
            <w:col w:w="1946"/>
          </w:cols>
        </w:sectPr>
      </w:pPr>
    </w:p>
    <w:p w:rsidR="000E1263" w:rsidRPr="00B27A9D" w:rsidDel="00B27A9D" w:rsidRDefault="000E1263">
      <w:pPr>
        <w:pStyle w:val="Zkladntext"/>
        <w:spacing w:before="2"/>
        <w:rPr>
          <w:del w:id="49" w:author="Beláková Daniela" w:date="2018-12-04T12:53:00Z"/>
          <w:b/>
          <w:sz w:val="8"/>
          <w:lang w:val="sk-SK"/>
        </w:rPr>
      </w:pPr>
    </w:p>
    <w:p w:rsidR="000E1263" w:rsidRPr="00B27A9D" w:rsidDel="00B27A9D" w:rsidRDefault="00AF7178">
      <w:pPr>
        <w:pStyle w:val="Zkladntext"/>
        <w:spacing w:line="20" w:lineRule="exact"/>
        <w:ind w:left="2795"/>
        <w:rPr>
          <w:del w:id="50" w:author="Beláková Daniela" w:date="2018-12-04T12:53:00Z"/>
          <w:sz w:val="2"/>
          <w:lang w:val="sk-SK"/>
        </w:rPr>
      </w:pPr>
      <w:del w:id="51" w:author="Beláková Daniela" w:date="2018-12-04T12:53:00Z">
        <w:r>
          <w:rPr>
            <w:sz w:val="2"/>
            <w:lang w:val="sk-SK"/>
          </w:rPr>
        </w:r>
        <w:r>
          <w:rPr>
            <w:sz w:val="2"/>
            <w:lang w:val="sk-SK"/>
          </w:rPr>
          <w:pict>
            <v:group id="_x0000_s1151" style="width:380pt;height:.5pt;mso-position-horizontal-relative:char;mso-position-vertical-relative:line" coordsize="7600,10">
              <v:line id="_x0000_s1152" style="position:absolute" from="0,5" to="7600,5" strokecolor="#a8a9ac" strokeweight=".5pt">
                <v:stroke dashstyle="1 1"/>
              </v:line>
              <w10:wrap type="none"/>
              <w10:anchorlock/>
            </v:group>
          </w:pict>
        </w:r>
      </w:del>
    </w:p>
    <w:p w:rsidR="000E1263" w:rsidRPr="00B27A9D" w:rsidDel="00B27A9D" w:rsidRDefault="00686247">
      <w:pPr>
        <w:tabs>
          <w:tab w:val="left" w:pos="3073"/>
          <w:tab w:val="left" w:pos="9765"/>
        </w:tabs>
        <w:spacing w:before="44"/>
        <w:ind w:left="399"/>
        <w:rPr>
          <w:del w:id="52" w:author="Beláková Daniela" w:date="2018-12-04T12:53:00Z"/>
          <w:sz w:val="20"/>
          <w:lang w:val="sk-SK"/>
        </w:rPr>
      </w:pPr>
      <w:del w:id="53" w:author="Beláková Daniela" w:date="2018-12-04T12:53:00Z">
        <w:r w:rsidRPr="00B27A9D" w:rsidDel="00B27A9D">
          <w:rPr>
            <w:b/>
            <w:sz w:val="14"/>
            <w:lang w:val="sk-SK"/>
          </w:rPr>
          <w:delText>Hlavné</w:delText>
        </w:r>
        <w:r w:rsidRPr="00B27A9D" w:rsidDel="00B27A9D">
          <w:rPr>
            <w:b/>
            <w:spacing w:val="-2"/>
            <w:sz w:val="14"/>
            <w:lang w:val="sk-SK"/>
          </w:rPr>
          <w:delText xml:space="preserve"> </w:delText>
        </w:r>
        <w:r w:rsidRPr="00B27A9D" w:rsidDel="00B27A9D">
          <w:rPr>
            <w:b/>
            <w:sz w:val="14"/>
            <w:lang w:val="sk-SK"/>
          </w:rPr>
          <w:delText>aktivity</w:delText>
        </w:r>
        <w:r w:rsidRPr="00B27A9D" w:rsidDel="00B27A9D">
          <w:rPr>
            <w:b/>
            <w:spacing w:val="-3"/>
            <w:sz w:val="14"/>
            <w:lang w:val="sk-SK"/>
          </w:rPr>
          <w:delText xml:space="preserve"> </w:delText>
        </w:r>
        <w:r w:rsidRPr="00B27A9D" w:rsidDel="00B27A9D">
          <w:rPr>
            <w:b/>
            <w:sz w:val="14"/>
            <w:lang w:val="sk-SK"/>
          </w:rPr>
          <w:delText>projektu:</w:delText>
        </w:r>
        <w:r w:rsidRPr="00B27A9D" w:rsidDel="00B27A9D">
          <w:rPr>
            <w:b/>
            <w:sz w:val="14"/>
            <w:lang w:val="sk-SK"/>
          </w:rPr>
          <w:tab/>
        </w:r>
        <w:r w:rsidRPr="00B27A9D" w:rsidDel="00B27A9D">
          <w:rPr>
            <w:position w:val="-5"/>
            <w:sz w:val="20"/>
            <w:lang w:val="sk-SK"/>
          </w:rPr>
          <w:delText>(125)</w:delText>
        </w:r>
        <w:r w:rsidRPr="00B27A9D" w:rsidDel="00B27A9D">
          <w:rPr>
            <w:position w:val="-5"/>
            <w:sz w:val="20"/>
            <w:lang w:val="sk-SK"/>
          </w:rPr>
          <w:tab/>
          <w:delText>(128)</w:delText>
        </w:r>
      </w:del>
    </w:p>
    <w:p w:rsidR="000E1263" w:rsidRPr="00B27A9D" w:rsidDel="00B27A9D" w:rsidRDefault="000E1263">
      <w:pPr>
        <w:rPr>
          <w:del w:id="54" w:author="Beláková Daniela" w:date="2018-12-04T12:53:00Z"/>
          <w:sz w:val="20"/>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spacing w:before="86"/>
        <w:ind w:left="399"/>
        <w:rPr>
          <w:del w:id="55" w:author="Beláková Daniela" w:date="2018-12-04T12:53:00Z"/>
          <w:b/>
          <w:sz w:val="14"/>
          <w:lang w:val="sk-SK"/>
        </w:rPr>
      </w:pPr>
      <w:del w:id="56" w:author="Beláková Daniela" w:date="2018-12-04T12:53:00Z">
        <w:r w:rsidRPr="00B27A9D" w:rsidDel="00B27A9D">
          <w:rPr>
            <w:b/>
            <w:sz w:val="14"/>
            <w:lang w:val="sk-SK"/>
          </w:rPr>
          <w:delText>Skupina výdavku:</w:delText>
        </w:r>
      </w:del>
    </w:p>
    <w:p w:rsidR="000E1263" w:rsidRPr="00B27A9D" w:rsidDel="00B27A9D" w:rsidRDefault="00686247">
      <w:pPr>
        <w:pStyle w:val="Nadpis4"/>
        <w:spacing w:before="87"/>
        <w:ind w:left="1035"/>
        <w:rPr>
          <w:del w:id="57" w:author="Beláková Daniela" w:date="2018-12-04T12:53:00Z"/>
          <w:lang w:val="sk-SK"/>
        </w:rPr>
      </w:pPr>
      <w:del w:id="58" w:author="Beláková Daniela" w:date="2018-12-04T12:53:00Z">
        <w:r w:rsidRPr="00B27A9D" w:rsidDel="00B27A9D">
          <w:rPr>
            <w:lang w:val="sk-SK"/>
          </w:rPr>
          <w:br w:type="column"/>
        </w:r>
        <w:r w:rsidRPr="00B27A9D" w:rsidDel="00B27A9D">
          <w:rPr>
            <w:lang w:val="sk-SK"/>
          </w:rPr>
          <w:delText>(126)</w:delText>
        </w:r>
      </w:del>
    </w:p>
    <w:p w:rsidR="000E1263" w:rsidRPr="00B27A9D" w:rsidDel="00B27A9D" w:rsidRDefault="00686247">
      <w:pPr>
        <w:tabs>
          <w:tab w:val="left" w:pos="999"/>
          <w:tab w:val="left" w:pos="7999"/>
        </w:tabs>
        <w:spacing w:before="1"/>
        <w:ind w:left="399"/>
        <w:rPr>
          <w:del w:id="59" w:author="Beláková Daniela" w:date="2018-12-04T12:53:00Z"/>
          <w:sz w:val="20"/>
          <w:lang w:val="sk-SK"/>
        </w:rPr>
      </w:pPr>
      <w:del w:id="60" w:author="Beláková Daniela" w:date="2018-12-04T12:53:00Z">
        <w:r w:rsidRPr="00B27A9D" w:rsidDel="00B27A9D">
          <w:rPr>
            <w:w w:val="99"/>
            <w:sz w:val="14"/>
            <w:u w:val="dotted" w:color="A8A9AC"/>
            <w:lang w:val="sk-SK"/>
          </w:rPr>
          <w:delText xml:space="preserve"> </w:delText>
        </w:r>
        <w:r w:rsidRPr="00B27A9D" w:rsidDel="00B27A9D">
          <w:rPr>
            <w:sz w:val="14"/>
            <w:u w:val="dotted" w:color="A8A9AC"/>
            <w:lang w:val="sk-SK"/>
          </w:rPr>
          <w:tab/>
          <w:delText>Poznámka:</w:delText>
        </w:r>
        <w:r w:rsidRPr="00B27A9D" w:rsidDel="00B27A9D">
          <w:rPr>
            <w:spacing w:val="30"/>
            <w:sz w:val="14"/>
            <w:u w:val="dotted" w:color="A8A9AC"/>
            <w:lang w:val="sk-SK"/>
          </w:rPr>
          <w:delText xml:space="preserve"> </w:delText>
        </w:r>
        <w:r w:rsidRPr="00B27A9D" w:rsidDel="00B27A9D">
          <w:rPr>
            <w:sz w:val="20"/>
            <w:u w:val="dotted" w:color="A8A9AC"/>
            <w:lang w:val="sk-SK"/>
          </w:rPr>
          <w:delText>(127)</w:delText>
        </w:r>
        <w:r w:rsidRPr="00B27A9D" w:rsidDel="00B27A9D">
          <w:rPr>
            <w:sz w:val="20"/>
            <w:u w:val="dotted" w:color="A8A9AC"/>
            <w:lang w:val="sk-SK"/>
          </w:rPr>
          <w:tab/>
        </w:r>
      </w:del>
    </w:p>
    <w:p w:rsidR="000E1263" w:rsidRPr="00B27A9D" w:rsidDel="00B27A9D" w:rsidRDefault="000E1263">
      <w:pPr>
        <w:rPr>
          <w:del w:id="61" w:author="Beláková Daniela" w:date="2018-12-04T12:53:00Z"/>
          <w:sz w:val="20"/>
          <w:lang w:val="sk-SK"/>
        </w:rPr>
        <w:sectPr w:rsidR="000E1263" w:rsidRPr="00B27A9D" w:rsidDel="00B27A9D">
          <w:type w:val="continuous"/>
          <w:pgSz w:w="11910" w:h="16840"/>
          <w:pgMar w:top="820" w:right="740" w:bottom="280" w:left="640" w:header="708" w:footer="708" w:gutter="0"/>
          <w:cols w:num="2" w:space="708" w:equalWidth="0">
            <w:col w:w="1530" w:space="871"/>
            <w:col w:w="8129"/>
          </w:cols>
        </w:sectPr>
      </w:pPr>
    </w:p>
    <w:p w:rsidR="000E1263" w:rsidRPr="00B27A9D" w:rsidDel="00B27A9D" w:rsidRDefault="00686247">
      <w:pPr>
        <w:tabs>
          <w:tab w:val="left" w:pos="3073"/>
        </w:tabs>
        <w:spacing w:before="18"/>
        <w:ind w:left="399"/>
        <w:rPr>
          <w:del w:id="62" w:author="Beláková Daniela" w:date="2018-12-04T12:53:00Z"/>
          <w:sz w:val="14"/>
          <w:lang w:val="sk-SK"/>
        </w:rPr>
      </w:pPr>
      <w:del w:id="63" w:author="Beláková Daniela" w:date="2018-12-04T12:53:00Z">
        <w:r w:rsidRPr="00B27A9D" w:rsidDel="00B27A9D">
          <w:rPr>
            <w:b/>
            <w:sz w:val="14"/>
            <w:lang w:val="sk-SK"/>
          </w:rPr>
          <w:delText>Hlavné</w:delText>
        </w:r>
        <w:r w:rsidRPr="00B27A9D" w:rsidDel="00B27A9D">
          <w:rPr>
            <w:b/>
            <w:spacing w:val="-3"/>
            <w:sz w:val="14"/>
            <w:lang w:val="sk-SK"/>
          </w:rPr>
          <w:delText xml:space="preserve"> </w:delText>
        </w:r>
        <w:r w:rsidRPr="00B27A9D" w:rsidDel="00B27A9D">
          <w:rPr>
            <w:b/>
            <w:sz w:val="14"/>
            <w:lang w:val="sk-SK"/>
          </w:rPr>
          <w:delText>aktivity</w:delText>
        </w:r>
        <w:r w:rsidRPr="00B27A9D" w:rsidDel="00B27A9D">
          <w:rPr>
            <w:b/>
            <w:spacing w:val="-3"/>
            <w:sz w:val="14"/>
            <w:lang w:val="sk-SK"/>
          </w:rPr>
          <w:delText xml:space="preserve"> </w:delText>
        </w:r>
        <w:r w:rsidRPr="00B27A9D" w:rsidDel="00B27A9D">
          <w:rPr>
            <w:b/>
            <w:sz w:val="14"/>
            <w:lang w:val="sk-SK"/>
          </w:rPr>
          <w:delText>projektu:</w:delText>
        </w:r>
        <w:r w:rsidRPr="00B27A9D" w:rsidDel="00B27A9D">
          <w:rPr>
            <w:b/>
            <w:sz w:val="14"/>
            <w:lang w:val="sk-SK"/>
          </w:rPr>
          <w:tab/>
        </w:r>
        <w:r w:rsidRPr="00B27A9D" w:rsidDel="00B27A9D">
          <w:rPr>
            <w:sz w:val="14"/>
            <w:lang w:val="sk-SK"/>
          </w:rPr>
          <w:delText>-</w:delText>
        </w:r>
      </w:del>
    </w:p>
    <w:p w:rsidR="000E1263" w:rsidRPr="00B27A9D" w:rsidDel="00B27A9D" w:rsidRDefault="000E1263">
      <w:pPr>
        <w:pStyle w:val="Zkladntext"/>
        <w:spacing w:before="11"/>
        <w:rPr>
          <w:del w:id="64" w:author="Beláková Daniela" w:date="2018-12-04T12:53:00Z"/>
          <w:sz w:val="13"/>
          <w:lang w:val="sk-SK"/>
        </w:rPr>
      </w:pPr>
    </w:p>
    <w:p w:rsidR="000E1263" w:rsidRPr="00B27A9D" w:rsidDel="00B27A9D" w:rsidRDefault="00686247">
      <w:pPr>
        <w:ind w:left="399"/>
        <w:rPr>
          <w:del w:id="65" w:author="Beláková Daniela" w:date="2018-12-04T12:53:00Z"/>
          <w:b/>
          <w:sz w:val="14"/>
          <w:lang w:val="sk-SK"/>
        </w:rPr>
      </w:pPr>
      <w:del w:id="66" w:author="Beláková Daniela" w:date="2018-12-04T12:53:00Z">
        <w:r w:rsidRPr="00B27A9D" w:rsidDel="00B27A9D">
          <w:rPr>
            <w:b/>
            <w:sz w:val="14"/>
            <w:lang w:val="sk-SK"/>
          </w:rPr>
          <w:delText>Skupina výdavku:</w:delText>
        </w:r>
      </w:del>
    </w:p>
    <w:p w:rsidR="000E1263" w:rsidRPr="00B27A9D" w:rsidDel="00B27A9D" w:rsidRDefault="00AF7178">
      <w:pPr>
        <w:spacing w:before="2"/>
        <w:ind w:left="3400"/>
        <w:rPr>
          <w:del w:id="67" w:author="Beláková Daniela" w:date="2018-12-04T12:53:00Z"/>
          <w:sz w:val="14"/>
          <w:lang w:val="sk-SK"/>
        </w:rPr>
      </w:pPr>
      <w:del w:id="68" w:author="Beláková Daniela" w:date="2018-12-04T12:53:00Z">
        <w:r>
          <w:rPr>
            <w:lang w:val="sk-SK"/>
          </w:rPr>
          <w:pict>
            <v:line id="_x0000_s1150" style="position:absolute;left:0;text-align:left;z-index:251596800;mso-wrap-distance-left:0;mso-wrap-distance-right:0;mso-position-horizontal-relative:page" from="42pt,12.9pt" to="552pt,12.9pt" strokecolor="#a8a9ac" strokeweight=".5pt">
              <w10:wrap type="topAndBottom" anchorx="page"/>
            </v:line>
          </w:pict>
        </w:r>
        <w:r w:rsidR="00686247" w:rsidRPr="00B27A9D" w:rsidDel="00B27A9D">
          <w:rPr>
            <w:sz w:val="14"/>
            <w:lang w:val="sk-SK"/>
          </w:rPr>
          <w:delText>Poznámka:</w:delText>
        </w:r>
      </w:del>
    </w:p>
    <w:p w:rsidR="000E1263" w:rsidRPr="00B27A9D" w:rsidDel="00B27A9D" w:rsidRDefault="00686247">
      <w:pPr>
        <w:pStyle w:val="Nadpis3"/>
        <w:spacing w:before="148"/>
        <w:ind w:left="399"/>
        <w:rPr>
          <w:del w:id="69" w:author="Beláková Daniela" w:date="2018-12-04T12:53:00Z"/>
          <w:lang w:val="sk-SK"/>
        </w:rPr>
      </w:pPr>
      <w:del w:id="70" w:author="Beláková Daniela" w:date="2018-12-04T12:53:00Z">
        <w:r w:rsidRPr="00B27A9D" w:rsidDel="00B27A9D">
          <w:rPr>
            <w:color w:val="7E7E82"/>
            <w:lang w:val="sk-SK"/>
          </w:rPr>
          <w:delText>Nepriame výdavky</w:delText>
        </w:r>
      </w:del>
    </w:p>
    <w:p w:rsidR="000E1263" w:rsidRPr="00B27A9D" w:rsidDel="00B27A9D" w:rsidRDefault="000E1263">
      <w:pPr>
        <w:pStyle w:val="Zkladntext"/>
        <w:spacing w:before="10"/>
        <w:rPr>
          <w:del w:id="71" w:author="Beláková Daniela" w:date="2018-12-04T12:53:00Z"/>
          <w:b/>
          <w:sz w:val="15"/>
          <w:lang w:val="sk-SK"/>
        </w:rPr>
      </w:pPr>
    </w:p>
    <w:p w:rsidR="000E1263" w:rsidRPr="00B27A9D" w:rsidDel="00B27A9D" w:rsidRDefault="00AF7178">
      <w:pPr>
        <w:pStyle w:val="Zkladntext"/>
        <w:spacing w:line="20" w:lineRule="exact"/>
        <w:ind w:left="195"/>
        <w:rPr>
          <w:del w:id="72" w:author="Beláková Daniela" w:date="2018-12-04T12:53:00Z"/>
          <w:sz w:val="2"/>
          <w:lang w:val="sk-SK"/>
        </w:rPr>
      </w:pPr>
      <w:del w:id="73" w:author="Beláková Daniela" w:date="2018-12-04T12:53:00Z">
        <w:r>
          <w:rPr>
            <w:sz w:val="2"/>
            <w:lang w:val="sk-SK"/>
          </w:rPr>
        </w:r>
        <w:r>
          <w:rPr>
            <w:sz w:val="2"/>
            <w:lang w:val="sk-SK"/>
          </w:rPr>
          <w:pict>
            <v:group id="_x0000_s1147" style="width:510pt;height:.5pt;mso-position-horizontal-relative:char;mso-position-vertical-relative:line" coordsize="10200,10">
              <v:line id="_x0000_s1149" style="position:absolute" from="0,5" to="10200,5" strokecolor="#a8a9ac" strokeweight=".5pt"/>
              <v:line id="_x0000_s1148" style="position:absolute" from="0,5" to="10200,5" strokecolor="#a8a9ac" strokeweight=".5pt"/>
              <w10:wrap type="none"/>
              <w10:anchorlock/>
            </v:group>
          </w:pict>
        </w:r>
      </w:del>
    </w:p>
    <w:p w:rsidR="000E1263" w:rsidRPr="00B27A9D" w:rsidDel="00B27A9D" w:rsidRDefault="000E1263">
      <w:pPr>
        <w:spacing w:line="20" w:lineRule="exact"/>
        <w:rPr>
          <w:del w:id="74" w:author="Beláková Daniela" w:date="2018-12-04T12:53:00Z"/>
          <w:sz w:val="2"/>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tabs>
          <w:tab w:val="left" w:pos="2636"/>
        </w:tabs>
        <w:spacing w:before="45"/>
        <w:ind w:left="399"/>
        <w:rPr>
          <w:del w:id="75" w:author="Beláková Daniela" w:date="2018-12-04T12:53:00Z"/>
          <w:sz w:val="20"/>
          <w:lang w:val="sk-SK"/>
        </w:rPr>
      </w:pPr>
      <w:del w:id="76" w:author="Beláková Daniela" w:date="2018-12-04T12:53:00Z">
        <w:r w:rsidRPr="00B27A9D" w:rsidDel="00B27A9D">
          <w:rPr>
            <w:b/>
            <w:sz w:val="14"/>
            <w:lang w:val="sk-SK"/>
          </w:rPr>
          <w:delText>Konkrétny</w:delText>
        </w:r>
        <w:r w:rsidRPr="00B27A9D" w:rsidDel="00B27A9D">
          <w:rPr>
            <w:b/>
            <w:spacing w:val="-2"/>
            <w:sz w:val="14"/>
            <w:lang w:val="sk-SK"/>
          </w:rPr>
          <w:delText xml:space="preserve"> </w:delText>
        </w:r>
        <w:r w:rsidRPr="00B27A9D" w:rsidDel="00B27A9D">
          <w:rPr>
            <w:b/>
            <w:sz w:val="14"/>
            <w:lang w:val="sk-SK"/>
          </w:rPr>
          <w:delText>cieľ:</w:delText>
        </w:r>
        <w:r w:rsidRPr="00B27A9D" w:rsidDel="00B27A9D">
          <w:rPr>
            <w:b/>
            <w:sz w:val="14"/>
            <w:lang w:val="sk-SK"/>
          </w:rPr>
          <w:tab/>
        </w:r>
        <w:r w:rsidRPr="00B27A9D" w:rsidDel="00B27A9D">
          <w:rPr>
            <w:position w:val="-5"/>
            <w:sz w:val="20"/>
            <w:lang w:val="sk-SK"/>
          </w:rPr>
          <w:delText>(129)</w:delText>
        </w:r>
      </w:del>
    </w:p>
    <w:p w:rsidR="000E1263" w:rsidRPr="00B27A9D" w:rsidDel="00B27A9D" w:rsidRDefault="00686247">
      <w:pPr>
        <w:pStyle w:val="Zkladntext"/>
        <w:rPr>
          <w:del w:id="77" w:author="Beláková Daniela" w:date="2018-12-04T12:53:00Z"/>
          <w:sz w:val="14"/>
          <w:lang w:val="sk-SK"/>
        </w:rPr>
      </w:pPr>
      <w:del w:id="78" w:author="Beláková Daniela" w:date="2018-12-04T12:53:00Z">
        <w:r w:rsidRPr="00B27A9D" w:rsidDel="00B27A9D">
          <w:rPr>
            <w:lang w:val="sk-SK"/>
          </w:rPr>
          <w:br w:type="column"/>
        </w:r>
      </w:del>
    </w:p>
    <w:p w:rsidR="000E1263" w:rsidRPr="00B27A9D" w:rsidDel="00B27A9D" w:rsidRDefault="000E1263">
      <w:pPr>
        <w:pStyle w:val="Zkladntext"/>
        <w:spacing w:before="5"/>
        <w:rPr>
          <w:del w:id="79" w:author="Beláková Daniela" w:date="2018-12-04T12:53:00Z"/>
          <w:sz w:val="12"/>
          <w:lang w:val="sk-SK"/>
        </w:rPr>
      </w:pPr>
    </w:p>
    <w:p w:rsidR="000E1263" w:rsidRPr="00B27A9D" w:rsidDel="00B27A9D" w:rsidRDefault="00686247">
      <w:pPr>
        <w:spacing w:before="1"/>
        <w:ind w:left="399"/>
        <w:rPr>
          <w:del w:id="80" w:author="Beláková Daniela" w:date="2018-12-04T12:53:00Z"/>
          <w:b/>
          <w:sz w:val="14"/>
          <w:lang w:val="sk-SK"/>
        </w:rPr>
      </w:pPr>
      <w:del w:id="81" w:author="Beláková Daniela" w:date="2018-12-04T12:53:00Z">
        <w:r w:rsidRPr="00B27A9D" w:rsidDel="00B27A9D">
          <w:rPr>
            <w:b/>
            <w:sz w:val="14"/>
            <w:lang w:val="sk-SK"/>
          </w:rPr>
          <w:delText>Oprávnený výdavok</w:delText>
        </w:r>
      </w:del>
    </w:p>
    <w:p w:rsidR="000E1263" w:rsidRPr="00B27A9D" w:rsidDel="00B27A9D" w:rsidRDefault="000E1263">
      <w:pPr>
        <w:rPr>
          <w:del w:id="82" w:author="Beláková Daniela" w:date="2018-12-04T12:53:00Z"/>
          <w:sz w:val="14"/>
          <w:lang w:val="sk-SK"/>
        </w:rPr>
        <w:sectPr w:rsidR="000E1263" w:rsidRPr="00B27A9D" w:rsidDel="00B27A9D">
          <w:type w:val="continuous"/>
          <w:pgSz w:w="11910" w:h="16840"/>
          <w:pgMar w:top="820" w:right="740" w:bottom="280" w:left="640" w:header="708" w:footer="708" w:gutter="0"/>
          <w:cols w:num="2" w:space="708" w:equalWidth="0">
            <w:col w:w="3110" w:space="5474"/>
            <w:col w:w="1946"/>
          </w:cols>
        </w:sectPr>
      </w:pPr>
    </w:p>
    <w:p w:rsidR="000E1263" w:rsidRPr="00B27A9D" w:rsidDel="00B27A9D" w:rsidRDefault="000E1263">
      <w:pPr>
        <w:pStyle w:val="Zkladntext"/>
        <w:spacing w:before="2"/>
        <w:rPr>
          <w:del w:id="83" w:author="Beláková Daniela" w:date="2018-12-04T12:53:00Z"/>
          <w:b/>
          <w:sz w:val="8"/>
          <w:lang w:val="sk-SK"/>
        </w:rPr>
      </w:pPr>
    </w:p>
    <w:p w:rsidR="000E1263" w:rsidRPr="00B27A9D" w:rsidDel="00B27A9D" w:rsidRDefault="00AF7178">
      <w:pPr>
        <w:pStyle w:val="Zkladntext"/>
        <w:spacing w:line="20" w:lineRule="exact"/>
        <w:ind w:left="2795"/>
        <w:rPr>
          <w:del w:id="84" w:author="Beláková Daniela" w:date="2018-12-04T12:53:00Z"/>
          <w:sz w:val="2"/>
          <w:lang w:val="sk-SK"/>
        </w:rPr>
      </w:pPr>
      <w:del w:id="85" w:author="Beláková Daniela" w:date="2018-12-04T12:53:00Z">
        <w:r>
          <w:rPr>
            <w:sz w:val="2"/>
            <w:lang w:val="sk-SK"/>
          </w:rPr>
        </w:r>
        <w:r>
          <w:rPr>
            <w:sz w:val="2"/>
            <w:lang w:val="sk-SK"/>
          </w:rPr>
          <w:pict>
            <v:group id="_x0000_s1145" style="width:380pt;height:.5pt;mso-position-horizontal-relative:char;mso-position-vertical-relative:line" coordsize="7600,10">
              <v:line id="_x0000_s1146" style="position:absolute" from="0,5" to="7600,5" strokecolor="#a8a9ac" strokeweight=".5pt">
                <v:stroke dashstyle="1 1"/>
              </v:line>
              <w10:wrap type="none"/>
              <w10:anchorlock/>
            </v:group>
          </w:pict>
        </w:r>
      </w:del>
    </w:p>
    <w:p w:rsidR="000E1263" w:rsidRPr="00B27A9D" w:rsidDel="00B27A9D" w:rsidRDefault="00686247">
      <w:pPr>
        <w:tabs>
          <w:tab w:val="left" w:pos="3037"/>
          <w:tab w:val="left" w:pos="9765"/>
        </w:tabs>
        <w:spacing w:before="44"/>
        <w:ind w:left="399"/>
        <w:rPr>
          <w:del w:id="86" w:author="Beláková Daniela" w:date="2018-12-04T12:53:00Z"/>
          <w:sz w:val="20"/>
          <w:lang w:val="sk-SK"/>
        </w:rPr>
      </w:pPr>
      <w:del w:id="87" w:author="Beláková Daniela" w:date="2018-12-04T12:53:00Z">
        <w:r w:rsidRPr="00B27A9D" w:rsidDel="00B27A9D">
          <w:rPr>
            <w:b/>
            <w:sz w:val="14"/>
            <w:lang w:val="sk-SK"/>
          </w:rPr>
          <w:delText>Podporné</w:delText>
        </w:r>
        <w:r w:rsidRPr="00B27A9D" w:rsidDel="00B27A9D">
          <w:rPr>
            <w:b/>
            <w:spacing w:val="-2"/>
            <w:sz w:val="14"/>
            <w:lang w:val="sk-SK"/>
          </w:rPr>
          <w:delText xml:space="preserve"> </w:delText>
        </w:r>
        <w:r w:rsidRPr="00B27A9D" w:rsidDel="00B27A9D">
          <w:rPr>
            <w:b/>
            <w:sz w:val="14"/>
            <w:lang w:val="sk-SK"/>
          </w:rPr>
          <w:delText>aktivity:</w:delText>
        </w:r>
        <w:r w:rsidRPr="00B27A9D" w:rsidDel="00B27A9D">
          <w:rPr>
            <w:b/>
            <w:sz w:val="14"/>
            <w:lang w:val="sk-SK"/>
          </w:rPr>
          <w:tab/>
        </w:r>
        <w:r w:rsidRPr="00B27A9D" w:rsidDel="00B27A9D">
          <w:rPr>
            <w:position w:val="-5"/>
            <w:sz w:val="20"/>
            <w:lang w:val="sk-SK"/>
          </w:rPr>
          <w:delText>(130)</w:delText>
        </w:r>
        <w:r w:rsidRPr="00B27A9D" w:rsidDel="00B27A9D">
          <w:rPr>
            <w:position w:val="-5"/>
            <w:sz w:val="20"/>
            <w:lang w:val="sk-SK"/>
          </w:rPr>
          <w:tab/>
          <w:delText>(133)</w:delText>
        </w:r>
      </w:del>
    </w:p>
    <w:p w:rsidR="000E1263" w:rsidRPr="00B27A9D" w:rsidDel="00B27A9D" w:rsidRDefault="000E1263">
      <w:pPr>
        <w:rPr>
          <w:del w:id="88" w:author="Beláková Daniela" w:date="2018-12-04T12:53:00Z"/>
          <w:sz w:val="20"/>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spacing w:before="87"/>
        <w:ind w:left="399"/>
        <w:rPr>
          <w:del w:id="89" w:author="Beláková Daniela" w:date="2018-12-04T12:53:00Z"/>
          <w:b/>
          <w:sz w:val="14"/>
          <w:lang w:val="sk-SK"/>
        </w:rPr>
      </w:pPr>
      <w:del w:id="90" w:author="Beláková Daniela" w:date="2018-12-04T12:53:00Z">
        <w:r w:rsidRPr="00B27A9D" w:rsidDel="00B27A9D">
          <w:rPr>
            <w:b/>
            <w:sz w:val="14"/>
            <w:lang w:val="sk-SK"/>
          </w:rPr>
          <w:delText>Skupina výdavku:</w:delText>
        </w:r>
      </w:del>
    </w:p>
    <w:p w:rsidR="000E1263" w:rsidRPr="00B27A9D" w:rsidDel="00B27A9D" w:rsidRDefault="00686247">
      <w:pPr>
        <w:pStyle w:val="Nadpis4"/>
        <w:spacing w:before="87"/>
        <w:ind w:left="1035"/>
        <w:rPr>
          <w:del w:id="91" w:author="Beláková Daniela" w:date="2018-12-04T12:53:00Z"/>
          <w:lang w:val="sk-SK"/>
        </w:rPr>
      </w:pPr>
      <w:del w:id="92" w:author="Beláková Daniela" w:date="2018-12-04T12:53:00Z">
        <w:r w:rsidRPr="00B27A9D" w:rsidDel="00B27A9D">
          <w:rPr>
            <w:lang w:val="sk-SK"/>
          </w:rPr>
          <w:br w:type="column"/>
        </w:r>
        <w:r w:rsidRPr="00B27A9D" w:rsidDel="00B27A9D">
          <w:rPr>
            <w:lang w:val="sk-SK"/>
          </w:rPr>
          <w:delText>(131)</w:delText>
        </w:r>
      </w:del>
    </w:p>
    <w:p w:rsidR="000E1263" w:rsidRPr="00B27A9D" w:rsidDel="00B27A9D" w:rsidRDefault="00686247">
      <w:pPr>
        <w:tabs>
          <w:tab w:val="left" w:pos="999"/>
          <w:tab w:val="left" w:pos="7999"/>
        </w:tabs>
        <w:ind w:left="399"/>
        <w:rPr>
          <w:del w:id="93" w:author="Beláková Daniela" w:date="2018-12-04T12:53:00Z"/>
          <w:sz w:val="20"/>
          <w:lang w:val="sk-SK"/>
        </w:rPr>
      </w:pPr>
      <w:del w:id="94" w:author="Beláková Daniela" w:date="2018-12-04T12:53:00Z">
        <w:r w:rsidRPr="00B27A9D" w:rsidDel="00B27A9D">
          <w:rPr>
            <w:w w:val="99"/>
            <w:sz w:val="14"/>
            <w:u w:val="dotted" w:color="A8A9AC"/>
            <w:lang w:val="sk-SK"/>
          </w:rPr>
          <w:delText xml:space="preserve"> </w:delText>
        </w:r>
        <w:r w:rsidRPr="00B27A9D" w:rsidDel="00B27A9D">
          <w:rPr>
            <w:sz w:val="14"/>
            <w:u w:val="dotted" w:color="A8A9AC"/>
            <w:lang w:val="sk-SK"/>
          </w:rPr>
          <w:tab/>
          <w:delText>Poznámka:</w:delText>
        </w:r>
        <w:r w:rsidRPr="00B27A9D" w:rsidDel="00B27A9D">
          <w:rPr>
            <w:spacing w:val="30"/>
            <w:sz w:val="14"/>
            <w:u w:val="dotted" w:color="A8A9AC"/>
            <w:lang w:val="sk-SK"/>
          </w:rPr>
          <w:delText xml:space="preserve"> </w:delText>
        </w:r>
        <w:r w:rsidRPr="00B27A9D" w:rsidDel="00B27A9D">
          <w:rPr>
            <w:sz w:val="20"/>
            <w:u w:val="dotted" w:color="A8A9AC"/>
            <w:lang w:val="sk-SK"/>
          </w:rPr>
          <w:delText>(132)</w:delText>
        </w:r>
        <w:r w:rsidRPr="00B27A9D" w:rsidDel="00B27A9D">
          <w:rPr>
            <w:sz w:val="20"/>
            <w:u w:val="dotted" w:color="A8A9AC"/>
            <w:lang w:val="sk-SK"/>
          </w:rPr>
          <w:tab/>
        </w:r>
      </w:del>
    </w:p>
    <w:p w:rsidR="000E1263" w:rsidRPr="00B27A9D" w:rsidDel="00B27A9D" w:rsidRDefault="000E1263">
      <w:pPr>
        <w:rPr>
          <w:del w:id="95" w:author="Beláková Daniela" w:date="2018-12-04T12:53:00Z"/>
          <w:sz w:val="20"/>
          <w:lang w:val="sk-SK"/>
        </w:rPr>
        <w:sectPr w:rsidR="000E1263" w:rsidRPr="00B27A9D" w:rsidDel="00B27A9D">
          <w:type w:val="continuous"/>
          <w:pgSz w:w="11910" w:h="16840"/>
          <w:pgMar w:top="820" w:right="740" w:bottom="280" w:left="640" w:header="708" w:footer="708" w:gutter="0"/>
          <w:cols w:num="2" w:space="708" w:equalWidth="0">
            <w:col w:w="1530" w:space="871"/>
            <w:col w:w="8129"/>
          </w:cols>
        </w:sectPr>
      </w:pPr>
    </w:p>
    <w:p w:rsidR="000E1263" w:rsidRPr="00B27A9D" w:rsidDel="00B27A9D" w:rsidRDefault="00686247">
      <w:pPr>
        <w:tabs>
          <w:tab w:val="left" w:pos="3073"/>
        </w:tabs>
        <w:spacing w:before="21"/>
        <w:ind w:left="399"/>
        <w:rPr>
          <w:del w:id="96" w:author="Beláková Daniela" w:date="2018-12-04T12:53:00Z"/>
          <w:sz w:val="14"/>
          <w:lang w:val="sk-SK"/>
        </w:rPr>
      </w:pPr>
      <w:del w:id="97" w:author="Beláková Daniela" w:date="2018-12-04T12:53:00Z">
        <w:r w:rsidRPr="00B27A9D" w:rsidDel="00B27A9D">
          <w:rPr>
            <w:b/>
            <w:sz w:val="14"/>
            <w:lang w:val="sk-SK"/>
          </w:rPr>
          <w:delText>Podporné</w:delText>
        </w:r>
        <w:r w:rsidRPr="00B27A9D" w:rsidDel="00B27A9D">
          <w:rPr>
            <w:b/>
            <w:spacing w:val="-3"/>
            <w:sz w:val="14"/>
            <w:lang w:val="sk-SK"/>
          </w:rPr>
          <w:delText xml:space="preserve"> </w:delText>
        </w:r>
        <w:r w:rsidRPr="00B27A9D" w:rsidDel="00B27A9D">
          <w:rPr>
            <w:b/>
            <w:sz w:val="14"/>
            <w:lang w:val="sk-SK"/>
          </w:rPr>
          <w:delText>aktivity:</w:delText>
        </w:r>
        <w:r w:rsidRPr="00B27A9D" w:rsidDel="00B27A9D">
          <w:rPr>
            <w:b/>
            <w:sz w:val="14"/>
            <w:lang w:val="sk-SK"/>
          </w:rPr>
          <w:tab/>
        </w:r>
        <w:r w:rsidRPr="00B27A9D" w:rsidDel="00B27A9D">
          <w:rPr>
            <w:sz w:val="14"/>
            <w:lang w:val="sk-SK"/>
          </w:rPr>
          <w:delText>-</w:delText>
        </w:r>
      </w:del>
    </w:p>
    <w:p w:rsidR="000E1263" w:rsidRPr="00B27A9D" w:rsidDel="00B27A9D" w:rsidRDefault="000E1263">
      <w:pPr>
        <w:pStyle w:val="Zkladntext"/>
        <w:spacing w:before="8"/>
        <w:rPr>
          <w:del w:id="98" w:author="Beláková Daniela" w:date="2018-12-04T12:53:00Z"/>
          <w:sz w:val="13"/>
          <w:lang w:val="sk-SK"/>
        </w:rPr>
      </w:pPr>
    </w:p>
    <w:p w:rsidR="000E1263" w:rsidRPr="00B27A9D" w:rsidDel="00B27A9D" w:rsidRDefault="00686247">
      <w:pPr>
        <w:spacing w:before="1"/>
        <w:ind w:left="399"/>
        <w:rPr>
          <w:del w:id="99" w:author="Beláková Daniela" w:date="2018-12-04T12:53:00Z"/>
          <w:b/>
          <w:sz w:val="14"/>
          <w:lang w:val="sk-SK"/>
        </w:rPr>
      </w:pPr>
      <w:del w:id="100" w:author="Beláková Daniela" w:date="2018-12-04T12:53:00Z">
        <w:r w:rsidRPr="00B27A9D" w:rsidDel="00B27A9D">
          <w:rPr>
            <w:b/>
            <w:sz w:val="14"/>
            <w:lang w:val="sk-SK"/>
          </w:rPr>
          <w:delText>Skupina výdavku:</w:delText>
        </w:r>
      </w:del>
    </w:p>
    <w:p w:rsidR="000E1263" w:rsidRPr="00B27A9D" w:rsidDel="00B27A9D" w:rsidRDefault="00AF7178">
      <w:pPr>
        <w:spacing w:before="2"/>
        <w:ind w:left="3400"/>
        <w:rPr>
          <w:del w:id="101" w:author="Beláková Daniela" w:date="2018-12-04T12:53:00Z"/>
          <w:sz w:val="14"/>
          <w:lang w:val="sk-SK"/>
        </w:rPr>
      </w:pPr>
      <w:del w:id="102" w:author="Beláková Daniela" w:date="2018-12-04T12:53:00Z">
        <w:r>
          <w:rPr>
            <w:lang w:val="sk-SK"/>
          </w:rPr>
          <w:pict>
            <v:line id="_x0000_s1144" style="position:absolute;left:0;text-align:left;z-index:251597824;mso-wrap-distance-left:0;mso-wrap-distance-right:0;mso-position-horizontal-relative:page" from="42pt,12.95pt" to="552pt,12.95pt" strokecolor="#a8a9ac" strokeweight=".5pt">
              <w10:wrap type="topAndBottom" anchorx="page"/>
            </v:line>
          </w:pict>
        </w:r>
        <w:r w:rsidR="00686247" w:rsidRPr="00B27A9D" w:rsidDel="00B27A9D">
          <w:rPr>
            <w:sz w:val="14"/>
            <w:lang w:val="sk-SK"/>
          </w:rPr>
          <w:delText>Poznámka:</w:delText>
        </w:r>
      </w:del>
    </w:p>
    <w:p w:rsidR="000E1263" w:rsidRPr="00B27A9D" w:rsidDel="00B27A9D" w:rsidRDefault="000E1263">
      <w:pPr>
        <w:pStyle w:val="Zkladntext"/>
        <w:rPr>
          <w:del w:id="103" w:author="Beláková Daniela" w:date="2018-12-04T12:53:00Z"/>
          <w:sz w:val="20"/>
          <w:lang w:val="sk-SK"/>
        </w:rPr>
      </w:pPr>
    </w:p>
    <w:p w:rsidR="00B27A9D" w:rsidRPr="00016110" w:rsidRDefault="00B27A9D" w:rsidP="00B27A9D">
      <w:pPr>
        <w:spacing w:line="265" w:lineRule="auto"/>
        <w:ind w:left="10" w:hanging="10"/>
        <w:rPr>
          <w:ins w:id="104"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105" w:author="Beláková Daniela" w:date="2018-12-04T12:53:00Z"/>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Change w:id="106" w:author="Beláková Daniela" w:date="2018-12-04T12:56:00Z">
          <w:tblPr>
            <w:tblStyle w:val="TableGrid"/>
            <w:tblW w:w="10200" w:type="dxa"/>
            <w:tblInd w:w="-559" w:type="dxa"/>
            <w:tblCellMar>
              <w:top w:w="60" w:type="dxa"/>
              <w:right w:w="177" w:type="dxa"/>
            </w:tblCellMar>
            <w:tblLook w:val="04A0" w:firstRow="1" w:lastRow="0" w:firstColumn="1" w:lastColumn="0" w:noHBand="0" w:noVBand="1"/>
          </w:tblPr>
        </w:tblPrChange>
      </w:tblPr>
      <w:tblGrid>
        <w:gridCol w:w="2400"/>
        <w:gridCol w:w="3600"/>
        <w:gridCol w:w="2276"/>
        <w:gridCol w:w="1924"/>
        <w:tblGridChange w:id="107">
          <w:tblGrid>
            <w:gridCol w:w="2400"/>
            <w:gridCol w:w="3600"/>
            <w:gridCol w:w="2276"/>
            <w:gridCol w:w="1924"/>
          </w:tblGrid>
        </w:tblGridChange>
      </w:tblGrid>
      <w:tr w:rsidR="00B27A9D" w:rsidRPr="00016110" w:rsidTr="003626F9">
        <w:trPr>
          <w:trHeight w:val="480"/>
          <w:ins w:id="108" w:author="Beláková Daniela" w:date="2018-12-04T12:53:00Z"/>
          <w:trPrChange w:id="109" w:author="Beláková Daniela" w:date="2018-12-04T12:56:00Z">
            <w:trPr>
              <w:trHeight w:val="480"/>
            </w:trPr>
          </w:trPrChange>
        </w:trPr>
        <w:tc>
          <w:tcPr>
            <w:tcW w:w="2400" w:type="dxa"/>
            <w:vMerge w:val="restart"/>
            <w:tcBorders>
              <w:top w:val="single" w:sz="4" w:space="0" w:color="000000"/>
              <w:left w:val="nil"/>
              <w:bottom w:val="nil"/>
              <w:right w:val="nil"/>
            </w:tcBorders>
            <w:shd w:val="clear" w:color="auto" w:fill="A0A0A0"/>
            <w:tcPrChange w:id="110" w:author="Beláková Daniela" w:date="2018-12-04T12:56:00Z">
              <w:tcPr>
                <w:tcW w:w="2400" w:type="dxa"/>
                <w:vMerge w:val="restart"/>
                <w:tcBorders>
                  <w:top w:val="single" w:sz="4" w:space="0" w:color="000000"/>
                  <w:left w:val="nil"/>
                  <w:bottom w:val="nil"/>
                  <w:right w:val="nil"/>
                </w:tcBorders>
                <w:shd w:val="clear" w:color="auto" w:fill="A0A0A0"/>
              </w:tcPr>
            </w:tcPrChange>
          </w:tcPr>
          <w:p w:rsidR="00B27A9D" w:rsidRPr="00016110" w:rsidRDefault="00B27A9D" w:rsidP="00686247">
            <w:pPr>
              <w:spacing w:line="259" w:lineRule="auto"/>
              <w:ind w:left="200"/>
              <w:rPr>
                <w:ins w:id="111" w:author="Beláková Daniela" w:date="2018-12-04T12:53:00Z"/>
                <w:rFonts w:ascii="Calibri" w:eastAsia="Calibri" w:hAnsi="Calibri" w:cs="Calibri"/>
                <w:color w:val="C91310"/>
                <w:sz w:val="14"/>
              </w:rPr>
            </w:pPr>
            <w:ins w:id="112" w:author="Beláková Daniela" w:date="2018-12-04T12:53:00Z">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ins>
          </w:p>
        </w:tc>
        <w:tc>
          <w:tcPr>
            <w:tcW w:w="3600" w:type="dxa"/>
            <w:vMerge w:val="restart"/>
            <w:tcBorders>
              <w:top w:val="single" w:sz="4" w:space="0" w:color="000000"/>
              <w:left w:val="nil"/>
              <w:bottom w:val="nil"/>
              <w:right w:val="single" w:sz="4" w:space="0" w:color="000000"/>
            </w:tcBorders>
            <w:shd w:val="clear" w:color="auto" w:fill="A0A0A0"/>
            <w:tcPrChange w:id="113" w:author="Beláková Daniela" w:date="2018-12-04T12:56:00Z">
              <w:tcPr>
                <w:tcW w:w="3600" w:type="dxa"/>
                <w:vMerge w:val="restart"/>
                <w:tcBorders>
                  <w:top w:val="single" w:sz="4" w:space="0" w:color="000000"/>
                  <w:left w:val="nil"/>
                  <w:bottom w:val="nil"/>
                  <w:right w:val="single" w:sz="4" w:space="0" w:color="000000"/>
                </w:tcBorders>
                <w:shd w:val="clear" w:color="auto" w:fill="A0A0A0"/>
              </w:tcPr>
            </w:tcPrChange>
          </w:tcPr>
          <w:p w:rsidR="00B27A9D" w:rsidRPr="00016110" w:rsidRDefault="00B27A9D" w:rsidP="00686247">
            <w:pPr>
              <w:spacing w:line="259" w:lineRule="auto"/>
              <w:rPr>
                <w:ins w:id="114" w:author="Beláková Daniela" w:date="2018-12-04T12:53:00Z"/>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Change w:id="115" w:author="Beláková Daniela" w:date="2018-12-04T12:56:00Z">
              <w:tcPr>
                <w:tcW w:w="2276" w:type="dxa"/>
                <w:tcBorders>
                  <w:top w:val="single" w:sz="4" w:space="0" w:color="000000"/>
                  <w:left w:val="single" w:sz="4" w:space="0" w:color="000000"/>
                  <w:bottom w:val="single" w:sz="4" w:space="0" w:color="000000"/>
                  <w:right w:val="nil"/>
                </w:tcBorders>
                <w:shd w:val="clear" w:color="auto" w:fill="A0A0A0"/>
              </w:tcPr>
            </w:tcPrChange>
          </w:tcPr>
          <w:p w:rsidR="00B27A9D" w:rsidRPr="003626F9" w:rsidRDefault="00B27A9D" w:rsidP="00686247">
            <w:pPr>
              <w:spacing w:line="259" w:lineRule="auto"/>
              <w:ind w:left="200"/>
              <w:rPr>
                <w:ins w:id="116" w:author="Beláková Daniela" w:date="2018-12-04T12:53:00Z"/>
                <w:rFonts w:ascii="Calibri" w:eastAsia="Calibri" w:hAnsi="Calibri" w:cs="Calibri"/>
                <w:color w:val="C91310"/>
                <w:sz w:val="14"/>
              </w:rPr>
            </w:pPr>
            <w:ins w:id="117" w:author="Beláková Daniela" w:date="2018-12-04T12:53:00Z">
              <w:r w:rsidRPr="00AF7178">
                <w:rPr>
                  <w:rFonts w:ascii="Calibri" w:eastAsia="Calibri" w:hAnsi="Calibri" w:cs="Calibri"/>
                  <w:b/>
                  <w:color w:val="000000"/>
                  <w:sz w:val="14"/>
                </w:rPr>
                <w:t>Identifikátor:</w:t>
              </w:r>
              <w:r w:rsidRPr="00AF7178">
                <w:rPr>
                  <w:rFonts w:ascii="Roboto" w:hAnsi="Roboto" w:cs="Roboto"/>
                  <w:color w:val="000000"/>
                  <w:sz w:val="20"/>
                  <w:szCs w:val="20"/>
                </w:rPr>
                <w:t>(121)</w:t>
              </w:r>
            </w:ins>
          </w:p>
        </w:tc>
        <w:tc>
          <w:tcPr>
            <w:tcW w:w="1924" w:type="dxa"/>
            <w:tcBorders>
              <w:top w:val="single" w:sz="4" w:space="0" w:color="000000"/>
              <w:left w:val="nil"/>
              <w:bottom w:val="single" w:sz="4" w:space="0" w:color="000000"/>
              <w:right w:val="nil"/>
            </w:tcBorders>
            <w:shd w:val="clear" w:color="auto" w:fill="A0A0A0"/>
            <w:tcPrChange w:id="118" w:author="Beláková Daniela" w:date="2018-12-04T12:56:00Z">
              <w:tcPr>
                <w:tcW w:w="1924" w:type="dxa"/>
                <w:tcBorders>
                  <w:top w:val="single" w:sz="4" w:space="0" w:color="000000"/>
                  <w:left w:val="nil"/>
                  <w:bottom w:val="single" w:sz="4" w:space="0" w:color="000000"/>
                  <w:right w:val="nil"/>
                </w:tcBorders>
                <w:shd w:val="clear" w:color="auto" w:fill="A0A0A0"/>
              </w:tcPr>
            </w:tcPrChange>
          </w:tcPr>
          <w:p w:rsidR="00B27A9D" w:rsidRPr="00016110" w:rsidRDefault="00B27A9D" w:rsidP="00686247">
            <w:pPr>
              <w:spacing w:line="259" w:lineRule="auto"/>
              <w:ind w:right="24"/>
              <w:jc w:val="right"/>
              <w:rPr>
                <w:ins w:id="119" w:author="Beláková Daniela" w:date="2018-12-04T12:53:00Z"/>
                <w:rFonts w:ascii="Calibri" w:eastAsia="Calibri" w:hAnsi="Calibri" w:cs="Calibri"/>
                <w:color w:val="C91310"/>
                <w:sz w:val="14"/>
              </w:rPr>
            </w:pPr>
          </w:p>
        </w:tc>
      </w:tr>
      <w:tr w:rsidR="00B27A9D" w:rsidRPr="00016110" w:rsidTr="003626F9">
        <w:trPr>
          <w:trHeight w:val="1040"/>
          <w:ins w:id="120" w:author="Beláková Daniela" w:date="2018-12-04T12:53:00Z"/>
          <w:trPrChange w:id="121" w:author="Beláková Daniela" w:date="2018-12-04T12:56:00Z">
            <w:trPr>
              <w:trHeight w:val="1040"/>
            </w:trPr>
          </w:trPrChange>
        </w:trPr>
        <w:tc>
          <w:tcPr>
            <w:tcW w:w="0" w:type="auto"/>
            <w:vMerge/>
            <w:tcBorders>
              <w:top w:val="nil"/>
              <w:left w:val="nil"/>
              <w:bottom w:val="nil"/>
              <w:right w:val="nil"/>
            </w:tcBorders>
            <w:tcPrChange w:id="122" w:author="Beláková Daniela" w:date="2018-12-04T12:56:00Z">
              <w:tcPr>
                <w:tcW w:w="0" w:type="auto"/>
                <w:vMerge/>
                <w:tcBorders>
                  <w:top w:val="nil"/>
                  <w:left w:val="nil"/>
                  <w:bottom w:val="nil"/>
                  <w:right w:val="nil"/>
                </w:tcBorders>
              </w:tcPr>
            </w:tcPrChange>
          </w:tcPr>
          <w:p w:rsidR="00B27A9D" w:rsidRPr="00016110" w:rsidRDefault="00B27A9D" w:rsidP="00686247">
            <w:pPr>
              <w:spacing w:after="160" w:line="259" w:lineRule="auto"/>
              <w:rPr>
                <w:ins w:id="123" w:author="Beláková Daniela" w:date="2018-12-04T12:53:00Z"/>
                <w:rFonts w:ascii="Calibri" w:eastAsia="Calibri" w:hAnsi="Calibri" w:cs="Calibri"/>
                <w:color w:val="C91310"/>
                <w:sz w:val="14"/>
              </w:rPr>
            </w:pPr>
          </w:p>
        </w:tc>
        <w:tc>
          <w:tcPr>
            <w:tcW w:w="0" w:type="auto"/>
            <w:vMerge/>
            <w:tcBorders>
              <w:top w:val="nil"/>
              <w:left w:val="nil"/>
              <w:bottom w:val="nil"/>
              <w:right w:val="single" w:sz="4" w:space="0" w:color="000000"/>
            </w:tcBorders>
            <w:tcPrChange w:id="124" w:author="Beláková Daniela" w:date="2018-12-04T12:56:00Z">
              <w:tcPr>
                <w:tcW w:w="0" w:type="auto"/>
                <w:vMerge/>
                <w:tcBorders>
                  <w:top w:val="nil"/>
                  <w:left w:val="nil"/>
                  <w:bottom w:val="nil"/>
                  <w:right w:val="single" w:sz="4" w:space="0" w:color="000000"/>
                </w:tcBorders>
              </w:tcPr>
            </w:tcPrChange>
          </w:tcPr>
          <w:p w:rsidR="00B27A9D" w:rsidRPr="00016110" w:rsidRDefault="00B27A9D" w:rsidP="00686247">
            <w:pPr>
              <w:spacing w:after="160" w:line="259" w:lineRule="auto"/>
              <w:rPr>
                <w:ins w:id="125" w:author="Beláková Daniela" w:date="2018-12-04T12:53:00Z"/>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Change w:id="126" w:author="Beláková Daniela" w:date="2018-12-04T12:56:00Z">
              <w:tcPr>
                <w:tcW w:w="2276" w:type="dxa"/>
                <w:tcBorders>
                  <w:top w:val="single" w:sz="4" w:space="0" w:color="000000"/>
                  <w:left w:val="single" w:sz="4" w:space="0" w:color="000000"/>
                  <w:bottom w:val="nil"/>
                  <w:right w:val="nil"/>
                </w:tcBorders>
                <w:shd w:val="clear" w:color="auto" w:fill="A0A0A0"/>
              </w:tcPr>
            </w:tcPrChange>
          </w:tcPr>
          <w:p w:rsidR="00B27A9D" w:rsidRPr="003626F9" w:rsidRDefault="00B27A9D" w:rsidP="00686247">
            <w:pPr>
              <w:spacing w:line="259" w:lineRule="auto"/>
              <w:ind w:left="200"/>
              <w:rPr>
                <w:ins w:id="127" w:author="Beláková Daniela" w:date="2018-12-04T12:53:00Z"/>
                <w:rFonts w:ascii="Calibri" w:eastAsia="Calibri" w:hAnsi="Calibri" w:cs="Calibri"/>
                <w:color w:val="C91310"/>
                <w:sz w:val="14"/>
              </w:rPr>
            </w:pPr>
            <w:ins w:id="128" w:author="Beláková Daniela" w:date="2018-12-04T12:53:00Z">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ins>
          </w:p>
        </w:tc>
        <w:tc>
          <w:tcPr>
            <w:tcW w:w="1924" w:type="dxa"/>
            <w:tcBorders>
              <w:top w:val="single" w:sz="4" w:space="0" w:color="000000"/>
              <w:left w:val="nil"/>
              <w:bottom w:val="nil"/>
              <w:right w:val="nil"/>
            </w:tcBorders>
            <w:shd w:val="clear" w:color="auto" w:fill="A0A0A0"/>
            <w:tcPrChange w:id="129" w:author="Beláková Daniela" w:date="2018-12-04T12:56:00Z">
              <w:tcPr>
                <w:tcW w:w="1924" w:type="dxa"/>
                <w:tcBorders>
                  <w:top w:val="single" w:sz="4" w:space="0" w:color="000000"/>
                  <w:left w:val="nil"/>
                  <w:bottom w:val="nil"/>
                  <w:right w:val="nil"/>
                </w:tcBorders>
                <w:shd w:val="clear" w:color="auto" w:fill="A0A0A0"/>
              </w:tcPr>
            </w:tcPrChange>
          </w:tcPr>
          <w:p w:rsidR="00B27A9D" w:rsidRPr="00016110" w:rsidRDefault="00B27A9D" w:rsidP="00686247">
            <w:pPr>
              <w:spacing w:line="259" w:lineRule="auto"/>
              <w:ind w:right="23"/>
              <w:jc w:val="right"/>
              <w:rPr>
                <w:ins w:id="130" w:author="Beláková Daniela" w:date="2018-12-04T12:53:00Z"/>
                <w:rFonts w:ascii="Calibri" w:eastAsia="Calibri" w:hAnsi="Calibri" w:cs="Calibri"/>
                <w:color w:val="C91310"/>
                <w:sz w:val="14"/>
              </w:rPr>
            </w:pPr>
          </w:p>
        </w:tc>
      </w:tr>
    </w:tbl>
    <w:p w:rsidR="00B27A9D" w:rsidRPr="003626F9" w:rsidRDefault="00B27A9D" w:rsidP="00B27A9D">
      <w:pPr>
        <w:keepNext/>
        <w:keepLines/>
        <w:spacing w:line="259" w:lineRule="auto"/>
        <w:outlineLvl w:val="2"/>
        <w:rPr>
          <w:ins w:id="131" w:author="Beláková Daniela" w:date="2018-12-04T12:53:00Z"/>
          <w:rFonts w:ascii="Calibri" w:eastAsia="Calibri" w:hAnsi="Calibri" w:cs="Calibri"/>
          <w:b/>
          <w:color w:val="7F7F82"/>
          <w:sz w:val="20"/>
          <w:lang w:val="sk-SK" w:eastAsia="sk-SK"/>
          <w:rPrChange w:id="132" w:author="Beláková Daniela" w:date="2018-12-04T12:57:00Z">
            <w:rPr>
              <w:ins w:id="133" w:author="Beláková Daniela" w:date="2018-12-04T12:53:00Z"/>
              <w:rFonts w:ascii="Calibri" w:eastAsia="Calibri" w:hAnsi="Calibri" w:cs="Calibri"/>
              <w:b/>
              <w:color w:val="7F7F82"/>
              <w:sz w:val="20"/>
              <w:lang w:eastAsia="sk-SK"/>
            </w:rPr>
          </w:rPrChange>
        </w:rPr>
      </w:pPr>
      <w:ins w:id="134" w:author="Beláková Daniela" w:date="2018-12-04T12:53:00Z">
        <w:r w:rsidRPr="003626F9">
          <w:rPr>
            <w:rFonts w:ascii="Calibri" w:eastAsia="Calibri" w:hAnsi="Calibri" w:cs="Calibri"/>
            <w:b/>
            <w:color w:val="7F7F82"/>
            <w:sz w:val="20"/>
            <w:lang w:val="sk-SK" w:eastAsia="sk-SK"/>
            <w:rPrChange w:id="135" w:author="Beláková Daniela" w:date="2018-12-04T12:57:00Z">
              <w:rPr>
                <w:rFonts w:ascii="Calibri" w:eastAsia="Calibri" w:hAnsi="Calibri" w:cs="Calibri"/>
                <w:b/>
                <w:color w:val="7F7F82"/>
                <w:sz w:val="20"/>
                <w:lang w:eastAsia="sk-SK"/>
              </w:rPr>
            </w:rPrChange>
          </w:rPr>
          <w:t>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136" w:author="Beláková Daniela" w:date="2018-12-04T12:56: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137">
          <w:tblGrid>
            <w:gridCol w:w="2400"/>
            <w:gridCol w:w="3800"/>
            <w:gridCol w:w="1219"/>
            <w:gridCol w:w="2781"/>
          </w:tblGrid>
        </w:tblGridChange>
      </w:tblGrid>
      <w:tr w:rsidR="00B27A9D" w:rsidRPr="003626F9" w:rsidTr="003626F9">
        <w:trPr>
          <w:trHeight w:val="640"/>
          <w:ins w:id="138" w:author="Beláková Daniela" w:date="2018-12-04T12:53:00Z"/>
          <w:trPrChange w:id="139" w:author="Beláková Daniela" w:date="2018-12-04T12:56:00Z">
            <w:trPr>
              <w:trHeight w:val="640"/>
            </w:trPr>
          </w:trPrChange>
        </w:trPr>
        <w:tc>
          <w:tcPr>
            <w:tcW w:w="2400" w:type="dxa"/>
            <w:tcBorders>
              <w:top w:val="nil"/>
              <w:left w:val="nil"/>
              <w:bottom w:val="nil"/>
              <w:right w:val="nil"/>
            </w:tcBorders>
            <w:shd w:val="clear" w:color="auto" w:fill="C0C0C0"/>
            <w:vAlign w:val="bottom"/>
            <w:tcPrChange w:id="140" w:author="Beláková Daniela" w:date="2018-12-04T12:56:00Z">
              <w:tcPr>
                <w:tcW w:w="24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ind w:left="200"/>
              <w:rPr>
                <w:ins w:id="141" w:author="Beláková Daniela" w:date="2018-12-04T12:53:00Z"/>
                <w:rFonts w:ascii="Calibri" w:eastAsia="Calibri" w:hAnsi="Calibri" w:cs="Calibri"/>
                <w:color w:val="C91310"/>
                <w:sz w:val="14"/>
              </w:rPr>
            </w:pPr>
            <w:ins w:id="142" w:author="Beláková Daniela" w:date="2018-12-04T12:53:00Z">
              <w:r w:rsidRPr="00AF7178">
                <w:rPr>
                  <w:rFonts w:ascii="Calibri" w:eastAsia="Calibri" w:hAnsi="Calibri" w:cs="Calibri"/>
                  <w:b/>
                  <w:color w:val="000000"/>
                  <w:sz w:val="14"/>
                </w:rPr>
                <w:t>Konkrétny cieľ:</w:t>
              </w:r>
              <w:r w:rsidRPr="00AF7178">
                <w:rPr>
                  <w:rFonts w:ascii="Roboto" w:hAnsi="Roboto" w:cs="Roboto"/>
                  <w:color w:val="000000"/>
                  <w:sz w:val="20"/>
                  <w:szCs w:val="20"/>
                </w:rPr>
                <w:t>(123)</w:t>
              </w:r>
            </w:ins>
          </w:p>
        </w:tc>
        <w:tc>
          <w:tcPr>
            <w:tcW w:w="3800" w:type="dxa"/>
            <w:tcBorders>
              <w:top w:val="nil"/>
              <w:left w:val="nil"/>
              <w:bottom w:val="nil"/>
              <w:right w:val="nil"/>
            </w:tcBorders>
            <w:shd w:val="clear" w:color="auto" w:fill="C0C0C0"/>
            <w:vAlign w:val="bottom"/>
            <w:tcPrChange w:id="143" w:author="Beláková Daniela" w:date="2018-12-04T12:56:00Z">
              <w:tcPr>
                <w:tcW w:w="38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rPr>
                <w:ins w:id="144"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C0C0C0"/>
            <w:tcPrChange w:id="145" w:author="Beláková Daniela" w:date="2018-12-04T12:56:00Z">
              <w:tcPr>
                <w:tcW w:w="1219" w:type="dxa"/>
                <w:tcBorders>
                  <w:top w:val="nil"/>
                  <w:left w:val="nil"/>
                  <w:bottom w:val="nil"/>
                  <w:right w:val="nil"/>
                </w:tcBorders>
                <w:shd w:val="clear" w:color="auto" w:fill="C0C0C0"/>
              </w:tcPr>
            </w:tcPrChange>
          </w:tcPr>
          <w:p w:rsidR="00B27A9D" w:rsidRPr="003626F9" w:rsidRDefault="00B27A9D" w:rsidP="00686247">
            <w:pPr>
              <w:spacing w:after="160" w:line="259" w:lineRule="auto"/>
              <w:rPr>
                <w:ins w:id="146"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C0C0C0"/>
            <w:tcPrChange w:id="147" w:author="Beláková Daniela" w:date="2018-12-04T12:56:00Z">
              <w:tcPr>
                <w:tcW w:w="2781" w:type="dxa"/>
                <w:tcBorders>
                  <w:top w:val="nil"/>
                  <w:left w:val="nil"/>
                  <w:bottom w:val="nil"/>
                  <w:right w:val="nil"/>
                </w:tcBorders>
                <w:shd w:val="clear" w:color="auto" w:fill="C0C0C0"/>
              </w:tcPr>
            </w:tcPrChange>
          </w:tcPr>
          <w:p w:rsidR="00B27A9D" w:rsidRPr="003626F9" w:rsidRDefault="00B27A9D" w:rsidP="00686247">
            <w:pPr>
              <w:spacing w:after="135" w:line="259" w:lineRule="auto"/>
              <w:ind w:left="202"/>
              <w:jc w:val="center"/>
              <w:rPr>
                <w:ins w:id="148" w:author="Beláková Daniela" w:date="2018-12-04T12:53:00Z"/>
                <w:rFonts w:ascii="Calibri" w:eastAsia="Calibri" w:hAnsi="Calibri" w:cs="Calibri"/>
                <w:color w:val="C91310"/>
                <w:sz w:val="14"/>
              </w:rPr>
            </w:pPr>
            <w:ins w:id="149" w:author="Beláková Daniela" w:date="2018-12-04T12:53:00Z">
              <w:r w:rsidRPr="00AF7178">
                <w:rPr>
                  <w:rFonts w:ascii="Calibri" w:eastAsia="Calibri" w:hAnsi="Calibri" w:cs="Calibri"/>
                  <w:b/>
                  <w:color w:val="000000"/>
                  <w:sz w:val="14"/>
                </w:rPr>
                <w:t>Celková výška oprávnených výdavkov</w:t>
              </w:r>
            </w:ins>
          </w:p>
          <w:p w:rsidR="00B27A9D" w:rsidRPr="003626F9" w:rsidRDefault="00B27A9D" w:rsidP="00686247">
            <w:pPr>
              <w:spacing w:line="259" w:lineRule="auto"/>
              <w:jc w:val="right"/>
              <w:rPr>
                <w:ins w:id="150" w:author="Beláková Daniela" w:date="2018-12-04T12:53:00Z"/>
                <w:rFonts w:ascii="Calibri" w:eastAsia="Calibri" w:hAnsi="Calibri" w:cs="Calibri"/>
                <w:color w:val="C91310"/>
                <w:sz w:val="14"/>
              </w:rPr>
            </w:pPr>
            <w:ins w:id="151" w:author="Beláková Daniela" w:date="2018-12-04T12:53:00Z">
              <w:r w:rsidRPr="00AF7178">
                <w:rPr>
                  <w:rFonts w:ascii="Roboto" w:hAnsi="Roboto" w:cs="Roboto"/>
                  <w:color w:val="000000"/>
                  <w:sz w:val="20"/>
                  <w:szCs w:val="20"/>
                </w:rPr>
                <w:t>(123a)</w:t>
              </w:r>
            </w:ins>
          </w:p>
        </w:tc>
      </w:tr>
      <w:tr w:rsidR="00B27A9D" w:rsidRPr="003626F9" w:rsidTr="003626F9">
        <w:trPr>
          <w:trHeight w:val="320"/>
          <w:ins w:id="152" w:author="Beláková Daniela" w:date="2018-12-04T12:53:00Z"/>
          <w:trPrChange w:id="153" w:author="Beláková Daniela" w:date="2018-12-04T12:56:00Z">
            <w:trPr>
              <w:trHeight w:val="320"/>
            </w:trPr>
          </w:trPrChange>
        </w:trPr>
        <w:tc>
          <w:tcPr>
            <w:tcW w:w="2400" w:type="dxa"/>
            <w:tcBorders>
              <w:top w:val="nil"/>
              <w:left w:val="nil"/>
              <w:bottom w:val="nil"/>
              <w:right w:val="nil"/>
            </w:tcBorders>
            <w:shd w:val="clear" w:color="auto" w:fill="D3D3D3"/>
            <w:tcPrChange w:id="154" w:author="Beláková Daniela" w:date="2018-12-04T12:56:00Z">
              <w:tcPr>
                <w:tcW w:w="2400" w:type="dxa"/>
                <w:tcBorders>
                  <w:top w:val="nil"/>
                  <w:left w:val="nil"/>
                  <w:bottom w:val="nil"/>
                  <w:right w:val="nil"/>
                </w:tcBorders>
                <w:shd w:val="clear" w:color="auto" w:fill="D3D3D3"/>
              </w:tcPr>
            </w:tcPrChange>
          </w:tcPr>
          <w:p w:rsidR="00B27A9D" w:rsidRPr="003626F9" w:rsidRDefault="00B27A9D" w:rsidP="00686247">
            <w:pPr>
              <w:spacing w:line="259" w:lineRule="auto"/>
              <w:ind w:left="200"/>
              <w:rPr>
                <w:ins w:id="155" w:author="Beláková Daniela" w:date="2018-12-04T12:53:00Z"/>
                <w:rFonts w:ascii="Calibri" w:eastAsia="Calibri" w:hAnsi="Calibri" w:cs="Calibri"/>
                <w:color w:val="C91310"/>
                <w:sz w:val="14"/>
              </w:rPr>
            </w:pPr>
            <w:ins w:id="156" w:author="Beláková Daniela" w:date="2018-12-04T12:53:00Z">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ins>
          </w:p>
        </w:tc>
        <w:tc>
          <w:tcPr>
            <w:tcW w:w="3800" w:type="dxa"/>
            <w:tcBorders>
              <w:top w:val="nil"/>
              <w:left w:val="nil"/>
              <w:bottom w:val="nil"/>
              <w:right w:val="nil"/>
            </w:tcBorders>
            <w:shd w:val="clear" w:color="auto" w:fill="D3D3D3"/>
            <w:tcPrChange w:id="157" w:author="Beláková Daniela" w:date="2018-12-04T12:56:00Z">
              <w:tcPr>
                <w:tcW w:w="3800" w:type="dxa"/>
                <w:tcBorders>
                  <w:top w:val="nil"/>
                  <w:left w:val="nil"/>
                  <w:bottom w:val="nil"/>
                  <w:right w:val="nil"/>
                </w:tcBorders>
                <w:shd w:val="clear" w:color="auto" w:fill="D3D3D3"/>
              </w:tcPr>
            </w:tcPrChange>
          </w:tcPr>
          <w:p w:rsidR="00B27A9D" w:rsidRPr="003626F9" w:rsidRDefault="00B27A9D" w:rsidP="00686247">
            <w:pPr>
              <w:spacing w:line="259" w:lineRule="auto"/>
              <w:rPr>
                <w:ins w:id="158"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Change w:id="159" w:author="Beláková Daniela" w:date="2018-12-04T12:56:00Z">
              <w:tcPr>
                <w:tcW w:w="1219" w:type="dxa"/>
                <w:tcBorders>
                  <w:top w:val="nil"/>
                  <w:left w:val="nil"/>
                  <w:bottom w:val="nil"/>
                  <w:right w:val="nil"/>
                </w:tcBorders>
                <w:shd w:val="clear" w:color="auto" w:fill="D3D3D3"/>
                <w:vAlign w:val="center"/>
              </w:tcPr>
            </w:tcPrChange>
          </w:tcPr>
          <w:p w:rsidR="00B27A9D" w:rsidRPr="003626F9" w:rsidRDefault="00B27A9D" w:rsidP="00686247">
            <w:pPr>
              <w:spacing w:after="160" w:line="259" w:lineRule="auto"/>
              <w:rPr>
                <w:ins w:id="160"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D3D3D3"/>
            <w:tcPrChange w:id="161" w:author="Beláková Daniela" w:date="2018-12-04T12:56:00Z">
              <w:tcPr>
                <w:tcW w:w="2781" w:type="dxa"/>
                <w:tcBorders>
                  <w:top w:val="nil"/>
                  <w:left w:val="nil"/>
                  <w:bottom w:val="nil"/>
                  <w:right w:val="nil"/>
                </w:tcBorders>
                <w:shd w:val="clear" w:color="auto" w:fill="D3D3D3"/>
              </w:tcPr>
            </w:tcPrChange>
          </w:tcPr>
          <w:p w:rsidR="00B27A9D" w:rsidRPr="003626F9" w:rsidRDefault="00B27A9D" w:rsidP="00686247">
            <w:pPr>
              <w:spacing w:line="259" w:lineRule="auto"/>
              <w:jc w:val="right"/>
              <w:rPr>
                <w:ins w:id="162" w:author="Beláková Daniela" w:date="2018-12-04T12:53:00Z"/>
                <w:rFonts w:ascii="Calibri" w:eastAsia="Calibri" w:hAnsi="Calibri" w:cs="Calibri"/>
                <w:color w:val="C91310"/>
                <w:sz w:val="14"/>
              </w:rPr>
            </w:pPr>
            <w:ins w:id="163" w:author="Beláková Daniela" w:date="2018-12-04T12:53:00Z">
              <w:r w:rsidRPr="00AF7178">
                <w:rPr>
                  <w:rFonts w:ascii="Roboto" w:hAnsi="Roboto" w:cs="Roboto"/>
                  <w:color w:val="000000"/>
                  <w:sz w:val="20"/>
                  <w:szCs w:val="20"/>
                </w:rPr>
                <w:t>(124a)</w:t>
              </w:r>
            </w:ins>
          </w:p>
        </w:tc>
      </w:tr>
      <w:tr w:rsidR="00B27A9D" w:rsidRPr="003626F9" w:rsidTr="003626F9">
        <w:trPr>
          <w:trHeight w:val="1040"/>
          <w:ins w:id="164" w:author="Beláková Daniela" w:date="2018-12-04T12:53:00Z"/>
          <w:trPrChange w:id="165" w:author="Beláková Daniela" w:date="2018-12-04T12:56:00Z">
            <w:trPr>
              <w:trHeight w:val="1040"/>
            </w:trPr>
          </w:trPrChange>
        </w:trPr>
        <w:tc>
          <w:tcPr>
            <w:tcW w:w="2400" w:type="dxa"/>
            <w:tcBorders>
              <w:top w:val="nil"/>
              <w:left w:val="nil"/>
              <w:bottom w:val="nil"/>
              <w:right w:val="nil"/>
            </w:tcBorders>
            <w:shd w:val="clear" w:color="auto" w:fill="F0F0F0"/>
            <w:tcPrChange w:id="166" w:author="Beláková Daniela" w:date="2018-12-04T12:56:00Z">
              <w:tcPr>
                <w:tcW w:w="2400" w:type="dxa"/>
                <w:tcBorders>
                  <w:top w:val="nil"/>
                  <w:left w:val="nil"/>
                  <w:bottom w:val="nil"/>
                  <w:right w:val="nil"/>
                </w:tcBorders>
                <w:shd w:val="clear" w:color="auto" w:fill="F0F0F0"/>
              </w:tcPr>
            </w:tcPrChange>
          </w:tcPr>
          <w:p w:rsidR="00B27A9D" w:rsidRPr="003626F9" w:rsidRDefault="00B27A9D" w:rsidP="00686247">
            <w:pPr>
              <w:spacing w:line="259" w:lineRule="auto"/>
              <w:ind w:left="200"/>
              <w:rPr>
                <w:ins w:id="167" w:author="Beláková Daniela" w:date="2018-12-04T12:53:00Z"/>
                <w:rFonts w:ascii="Calibri" w:eastAsia="Calibri" w:hAnsi="Calibri" w:cs="Calibri"/>
                <w:color w:val="C91310"/>
                <w:sz w:val="14"/>
              </w:rPr>
            </w:pPr>
            <w:ins w:id="168" w:author="Beláková Daniela" w:date="2018-12-04T12:53:00Z">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ins>
          </w:p>
        </w:tc>
        <w:tc>
          <w:tcPr>
            <w:tcW w:w="3800" w:type="dxa"/>
            <w:tcBorders>
              <w:top w:val="nil"/>
              <w:left w:val="nil"/>
              <w:bottom w:val="nil"/>
              <w:right w:val="nil"/>
            </w:tcBorders>
            <w:shd w:val="clear" w:color="auto" w:fill="F0F0F0"/>
            <w:tcPrChange w:id="169" w:author="Beláková Daniela" w:date="2018-12-04T12:56:00Z">
              <w:tcPr>
                <w:tcW w:w="3800" w:type="dxa"/>
                <w:tcBorders>
                  <w:top w:val="nil"/>
                  <w:left w:val="nil"/>
                  <w:bottom w:val="nil"/>
                  <w:right w:val="nil"/>
                </w:tcBorders>
                <w:shd w:val="clear" w:color="auto" w:fill="F0F0F0"/>
              </w:tcPr>
            </w:tcPrChange>
          </w:tcPr>
          <w:p w:rsidR="00B27A9D" w:rsidRPr="003626F9" w:rsidRDefault="00B27A9D" w:rsidP="00686247">
            <w:pPr>
              <w:spacing w:line="259" w:lineRule="auto"/>
              <w:rPr>
                <w:ins w:id="170"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F0F0F0"/>
            <w:tcPrChange w:id="171" w:author="Beláková Daniela" w:date="2018-12-04T12:56:00Z">
              <w:tcPr>
                <w:tcW w:w="1219" w:type="dxa"/>
                <w:tcBorders>
                  <w:top w:val="nil"/>
                  <w:left w:val="nil"/>
                  <w:bottom w:val="nil"/>
                  <w:right w:val="nil"/>
                </w:tcBorders>
                <w:shd w:val="clear" w:color="auto" w:fill="F0F0F0"/>
              </w:tcPr>
            </w:tcPrChange>
          </w:tcPr>
          <w:p w:rsidR="00B27A9D" w:rsidRPr="003626F9" w:rsidRDefault="00B27A9D" w:rsidP="00686247">
            <w:pPr>
              <w:spacing w:after="160" w:line="259" w:lineRule="auto"/>
              <w:rPr>
                <w:ins w:id="172"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F0F0F0"/>
            <w:tcPrChange w:id="173" w:author="Beláková Daniela" w:date="2018-12-04T12:56:00Z">
              <w:tcPr>
                <w:tcW w:w="2781" w:type="dxa"/>
                <w:tcBorders>
                  <w:top w:val="nil"/>
                  <w:left w:val="nil"/>
                  <w:bottom w:val="nil"/>
                  <w:right w:val="nil"/>
                </w:tcBorders>
                <w:shd w:val="clear" w:color="auto" w:fill="F0F0F0"/>
              </w:tcPr>
            </w:tcPrChange>
          </w:tcPr>
          <w:p w:rsidR="00B27A9D" w:rsidRPr="003626F9" w:rsidRDefault="00B27A9D" w:rsidP="00686247">
            <w:pPr>
              <w:spacing w:line="259" w:lineRule="auto"/>
              <w:ind w:left="709"/>
              <w:jc w:val="right"/>
              <w:rPr>
                <w:ins w:id="174" w:author="Beláková Daniela" w:date="2018-12-04T12:53:00Z"/>
                <w:rFonts w:ascii="Calibri" w:eastAsia="Calibri" w:hAnsi="Calibri" w:cs="Calibri"/>
                <w:color w:val="C91310"/>
                <w:sz w:val="14"/>
              </w:rPr>
            </w:pPr>
            <w:ins w:id="175" w:author="Beláková Daniela" w:date="2018-12-04T12:53:00Z">
              <w:r w:rsidRPr="00AF7178">
                <w:rPr>
                  <w:rFonts w:ascii="Roboto" w:hAnsi="Roboto" w:cs="Roboto"/>
                  <w:color w:val="000000"/>
                  <w:sz w:val="20"/>
                  <w:szCs w:val="20"/>
                </w:rPr>
                <w:t>(125a)</w:t>
              </w:r>
              <w:r w:rsidRPr="00AF7178">
                <w:rPr>
                  <w:rFonts w:ascii="Calibri" w:eastAsia="Calibri" w:hAnsi="Calibri" w:cs="Calibri"/>
                  <w:color w:val="000000"/>
                  <w:sz w:val="14"/>
                </w:rPr>
                <w:t xml:space="preserve"> </w:t>
              </w:r>
            </w:ins>
          </w:p>
        </w:tc>
      </w:tr>
    </w:tbl>
    <w:p w:rsidR="00B27A9D" w:rsidRPr="003626F9" w:rsidRDefault="00AF7178" w:rsidP="00B27A9D">
      <w:pPr>
        <w:spacing w:line="265" w:lineRule="auto"/>
        <w:ind w:left="10" w:hanging="10"/>
        <w:rPr>
          <w:ins w:id="176" w:author="Beláková Daniela" w:date="2018-12-04T12:53:00Z"/>
          <w:rFonts w:ascii="Calibri" w:eastAsia="Calibri" w:hAnsi="Calibri" w:cs="Calibri"/>
          <w:b/>
          <w:color w:val="000000"/>
          <w:sz w:val="14"/>
          <w:lang w:val="sk-SK" w:eastAsia="sk-SK"/>
          <w:rPrChange w:id="177" w:author="Beláková Daniela" w:date="2018-12-04T12:56:00Z">
            <w:rPr>
              <w:ins w:id="178" w:author="Beláková Daniela" w:date="2018-12-04T12:53:00Z"/>
              <w:rFonts w:ascii="Calibri" w:eastAsia="Calibri" w:hAnsi="Calibri" w:cs="Calibri"/>
              <w:b/>
              <w:color w:val="000000"/>
              <w:sz w:val="14"/>
              <w:lang w:eastAsia="sk-SK"/>
            </w:rPr>
          </w:rPrChange>
        </w:rPr>
      </w:pPr>
      <w:ins w:id="179" w:author="Beláková Daniela" w:date="2018-12-04T12:53:00Z">
        <w:r w:rsidRPr="00AF7178">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w:txbxContent>
                  <w:p w:rsidR="00686247" w:rsidRPr="003C788F" w:rsidRDefault="00686247"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Change w:id="180" w:author="Beláková Daniela" w:date="2018-12-04T12:56:00Z">
              <w:rPr>
                <w:noProof/>
                <w:lang w:val="sk-SK"/>
              </w:rPr>
            </w:rPrChange>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w:txbxContent>
                  <w:p w:rsidR="00686247" w:rsidRPr="003626F9" w:rsidRDefault="00686247" w:rsidP="00B27A9D">
                    <w:pPr>
                      <w:spacing w:line="259" w:lineRule="auto"/>
                      <w:ind w:left="200"/>
                      <w:rPr>
                        <w:b/>
                        <w:lang w:val="sk-SK"/>
                        <w:rPrChange w:id="181" w:author="Beláková Daniela" w:date="2018-12-04T12:57:00Z">
                          <w:rPr>
                            <w:b/>
                          </w:rPr>
                        </w:rPrChange>
                      </w:rPr>
                    </w:pPr>
                    <w:r w:rsidRPr="003626F9">
                      <w:rPr>
                        <w:rFonts w:ascii="Calibri" w:eastAsia="Calibri" w:hAnsi="Calibri" w:cs="Calibri"/>
                        <w:b/>
                        <w:color w:val="000000"/>
                        <w:sz w:val="14"/>
                        <w:lang w:val="sk-SK" w:eastAsia="sk-SK"/>
                        <w:rPrChange w:id="182" w:author="Beláková Daniela" w:date="2018-12-04T12:57:00Z">
                          <w:rPr>
                            <w:rFonts w:ascii="Calibri" w:eastAsia="Calibri" w:hAnsi="Calibri" w:cs="Calibri"/>
                            <w:b/>
                            <w:color w:val="000000"/>
                            <w:sz w:val="14"/>
                            <w:lang w:eastAsia="sk-SK"/>
                          </w:rPr>
                        </w:rPrChange>
                      </w:rPr>
                      <w:t>Oprávnený výdavok</w:t>
                    </w:r>
                  </w:p>
                </w:txbxContent>
              </v:textbox>
            </v:shape>
          </w:pict>
        </w:r>
        <w:r w:rsidR="00B27A9D" w:rsidRPr="003626F9">
          <w:rPr>
            <w:rFonts w:ascii="Calibri" w:eastAsia="Calibri" w:hAnsi="Calibri" w:cs="Calibri"/>
            <w:b/>
            <w:color w:val="000000"/>
            <w:sz w:val="14"/>
            <w:lang w:val="sk-SK" w:eastAsia="sk-SK"/>
            <w:rPrChange w:id="183" w:author="Beláková Daniela" w:date="2018-12-04T12:56:00Z">
              <w:rPr>
                <w:rFonts w:ascii="Calibri" w:eastAsia="Calibri" w:hAnsi="Calibri" w:cs="Calibri"/>
                <w:b/>
                <w:color w:val="000000"/>
                <w:sz w:val="14"/>
                <w:lang w:eastAsia="sk-SK"/>
              </w:rPr>
            </w:rPrChange>
          </w:rPr>
          <w:tab/>
        </w:r>
      </w:ins>
    </w:p>
    <w:p w:rsidR="00B27A9D" w:rsidRPr="003626F9" w:rsidRDefault="00B27A9D" w:rsidP="00B27A9D">
      <w:pPr>
        <w:spacing w:line="265" w:lineRule="auto"/>
        <w:ind w:left="10" w:hanging="10"/>
        <w:rPr>
          <w:ins w:id="184" w:author="Beláková Daniela" w:date="2018-12-04T12:53:00Z"/>
          <w:rFonts w:ascii="Calibri" w:eastAsia="Calibri" w:hAnsi="Calibri" w:cs="Calibri"/>
          <w:b/>
          <w:color w:val="000000"/>
          <w:sz w:val="14"/>
          <w:lang w:val="sk-SK" w:eastAsia="sk-SK"/>
          <w:rPrChange w:id="185" w:author="Beláková Daniela" w:date="2018-12-04T12:56:00Z">
            <w:rPr>
              <w:ins w:id="186" w:author="Beláková Daniela" w:date="2018-12-04T12:53: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ins w:id="187" w:author="Beláková Daniela" w:date="2018-12-04T12:53:00Z"/>
        </w:trPr>
        <w:tc>
          <w:tcPr>
            <w:tcW w:w="4560" w:type="dxa"/>
            <w:tcBorders>
              <w:top w:val="single" w:sz="4" w:space="0" w:color="A8A9AD"/>
              <w:left w:val="nil"/>
              <w:bottom w:val="nil"/>
              <w:right w:val="nil"/>
            </w:tcBorders>
          </w:tcPr>
          <w:p w:rsidR="00B27A9D" w:rsidRPr="003626F9" w:rsidRDefault="00B27A9D" w:rsidP="00686247">
            <w:pPr>
              <w:spacing w:line="259" w:lineRule="auto"/>
              <w:rPr>
                <w:ins w:id="188" w:author="Beláková Daniela" w:date="2018-12-04T12:53:00Z"/>
                <w:rFonts w:ascii="Calibri" w:eastAsia="Calibri" w:hAnsi="Calibri" w:cs="Calibri"/>
                <w:color w:val="C91310"/>
                <w:sz w:val="14"/>
              </w:rPr>
            </w:pPr>
            <w:ins w:id="189" w:author="Beláková Daniela" w:date="2018-12-04T12:53:00Z">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ins>
          </w:p>
          <w:p w:rsidR="00B27A9D" w:rsidRPr="003626F9" w:rsidRDefault="00B27A9D" w:rsidP="00686247">
            <w:pPr>
              <w:spacing w:line="259" w:lineRule="auto"/>
              <w:ind w:left="600" w:right="97"/>
              <w:rPr>
                <w:ins w:id="190" w:author="Beláková Daniela" w:date="2018-12-04T12:53:00Z"/>
                <w:rFonts w:ascii="Calibri" w:eastAsia="Calibri" w:hAnsi="Calibri" w:cs="Calibri"/>
                <w:color w:val="C91310"/>
                <w:sz w:val="14"/>
              </w:rPr>
            </w:pPr>
            <w:ins w:id="191" w:author="Beláková Daniela" w:date="2018-12-04T12:53:00Z">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ins>
          </w:p>
        </w:tc>
        <w:tc>
          <w:tcPr>
            <w:tcW w:w="1108" w:type="dxa"/>
            <w:tcBorders>
              <w:top w:val="single" w:sz="4" w:space="0" w:color="A8A9AD"/>
              <w:left w:val="nil"/>
              <w:bottom w:val="nil"/>
              <w:right w:val="nil"/>
            </w:tcBorders>
          </w:tcPr>
          <w:p w:rsidR="00B27A9D" w:rsidRPr="003626F9" w:rsidRDefault="00B27A9D" w:rsidP="00686247">
            <w:pPr>
              <w:spacing w:line="259" w:lineRule="auto"/>
              <w:rPr>
                <w:ins w:id="192" w:author="Beláková Daniela" w:date="2018-12-04T12:53:00Z"/>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ins w:id="193" w:author="Beláková Daniela" w:date="2018-12-04T12:53:00Z"/>
                <w:rFonts w:ascii="Roboto" w:hAnsi="Roboto" w:cs="Roboto"/>
                <w:color w:val="000000"/>
                <w:sz w:val="20"/>
                <w:szCs w:val="20"/>
              </w:rPr>
            </w:pPr>
            <w:ins w:id="194" w:author="Beláková Daniela" w:date="2018-12-04T12:53:00Z">
              <w:r w:rsidRPr="00AF7178">
                <w:rPr>
                  <w:rFonts w:ascii="Roboto" w:hAnsi="Roboto" w:cs="Roboto"/>
                  <w:color w:val="000000"/>
                  <w:sz w:val="20"/>
                  <w:szCs w:val="20"/>
                </w:rPr>
                <w:t>(126a)</w:t>
              </w:r>
            </w:ins>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ins w:id="195" w:author="Beláková Daniela" w:date="2018-12-04T12:53:00Z"/>
                <w:rFonts w:ascii="Calibri" w:eastAsia="Calibri" w:hAnsi="Calibri" w:cs="Calibri"/>
                <w:color w:val="C91310"/>
                <w:sz w:val="14"/>
              </w:rPr>
            </w:pPr>
            <w:ins w:id="196" w:author="Beláková Daniela" w:date="2018-12-04T12:53:00Z">
              <w:r w:rsidRPr="00AF7178">
                <w:rPr>
                  <w:rFonts w:ascii="Roboto" w:hAnsi="Roboto" w:cs="Roboto"/>
                  <w:color w:val="000000"/>
                  <w:sz w:val="20"/>
                  <w:szCs w:val="20"/>
                </w:rPr>
                <w:t>(126b)</w:t>
              </w:r>
            </w:ins>
          </w:p>
        </w:tc>
      </w:tr>
      <w:tr w:rsidR="00B27A9D" w:rsidRPr="003626F9" w:rsidTr="00686247">
        <w:trPr>
          <w:trHeight w:val="336"/>
          <w:ins w:id="197" w:author="Beláková Daniela" w:date="2018-12-04T12:53:00Z"/>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ins w:id="198" w:author="Beláková Daniela" w:date="2018-12-04T12:53:00Z"/>
                <w:rFonts w:ascii="Calibri" w:eastAsia="Calibri" w:hAnsi="Calibri" w:cs="Calibri"/>
                <w:color w:val="C91310"/>
                <w:sz w:val="14"/>
              </w:rPr>
            </w:pPr>
            <w:ins w:id="199" w:author="Beláková Daniela" w:date="2018-12-04T12:53:00Z">
              <w:r w:rsidRPr="00AF7178">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ins w:id="200" w:author="Beláková Daniela" w:date="2018-12-04T12:53:00Z"/>
                <w:rFonts w:ascii="Calibri" w:eastAsia="Calibri" w:hAnsi="Calibri" w:cs="Calibri"/>
                <w:color w:val="C91310"/>
                <w:sz w:val="14"/>
              </w:rPr>
            </w:pPr>
            <w:ins w:id="201" w:author="Beláková Daniela" w:date="2018-12-04T12:53:00Z">
              <w:r w:rsidRPr="00AF7178">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ins w:id="202" w:author="Beláková Daniela" w:date="2018-12-04T12:53:00Z"/>
                <w:rFonts w:ascii="Calibri" w:eastAsia="Calibri" w:hAnsi="Calibri" w:cs="Calibri"/>
                <w:color w:val="C91310"/>
                <w:sz w:val="14"/>
              </w:rPr>
            </w:pPr>
            <w:ins w:id="203" w:author="Beláková Daniela" w:date="2018-12-04T12:53:00Z">
              <w:r w:rsidRPr="00AF7178">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ins w:id="204" w:author="Beláková Daniela" w:date="2018-12-04T12:53:00Z"/>
                <w:rFonts w:ascii="Calibri" w:eastAsia="Calibri" w:hAnsi="Calibri" w:cs="Calibri"/>
                <w:color w:val="C91310"/>
                <w:sz w:val="14"/>
              </w:rPr>
            </w:pPr>
            <w:ins w:id="205" w:author="Beláková Daniela" w:date="2018-12-04T12:53:00Z">
              <w:r w:rsidRPr="00AF7178">
                <w:rPr>
                  <w:rFonts w:ascii="Calibri" w:eastAsia="Calibri" w:hAnsi="Calibri" w:cs="Calibri"/>
                  <w:b/>
                  <w:i/>
                  <w:color w:val="000000"/>
                  <w:sz w:val="14"/>
                </w:rPr>
                <w:t>Suma</w:t>
              </w:r>
            </w:ins>
          </w:p>
        </w:tc>
      </w:tr>
      <w:tr w:rsidR="00B27A9D" w:rsidRPr="003626F9" w:rsidTr="00686247">
        <w:trPr>
          <w:trHeight w:val="521"/>
          <w:ins w:id="206" w:author="Beláková Daniela" w:date="2018-12-04T12:53:00Z"/>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ins w:id="207" w:author="Beláková Daniela" w:date="2018-12-04T12:53:00Z"/>
                <w:rFonts w:ascii="Calibri" w:eastAsia="Calibri" w:hAnsi="Calibri" w:cs="Calibri"/>
                <w:color w:val="C91310"/>
                <w:sz w:val="14"/>
              </w:rPr>
            </w:pPr>
            <w:ins w:id="208" w:author="Beláková Daniela" w:date="2018-12-04T12:53:00Z">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ins>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ins w:id="209" w:author="Beláková Daniela" w:date="2018-12-04T12:53:00Z"/>
                <w:rFonts w:ascii="Calibri" w:eastAsia="Calibri" w:hAnsi="Calibri" w:cs="Calibri"/>
                <w:color w:val="C91310"/>
                <w:sz w:val="14"/>
              </w:rPr>
            </w:pPr>
            <w:ins w:id="210" w:author="Beláková Daniela" w:date="2018-12-04T12:53:00Z">
              <w:r w:rsidRPr="00AF7178">
                <w:rPr>
                  <w:rFonts w:ascii="Roboto" w:hAnsi="Roboto" w:cs="Roboto"/>
                  <w:color w:val="000000"/>
                  <w:sz w:val="20"/>
                  <w:szCs w:val="20"/>
                </w:rPr>
                <w:t>(128b)</w:t>
              </w:r>
            </w:ins>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ins w:id="211" w:author="Beláková Daniela" w:date="2018-12-04T12:53:00Z"/>
                <w:rFonts w:ascii="Calibri" w:eastAsia="Calibri" w:hAnsi="Calibri" w:cs="Calibri"/>
                <w:color w:val="C91310"/>
                <w:sz w:val="14"/>
              </w:rPr>
            </w:pPr>
            <w:ins w:id="212" w:author="Beláková Daniela" w:date="2018-12-04T12:53:00Z">
              <w:r w:rsidRPr="00AF7178">
                <w:rPr>
                  <w:rFonts w:ascii="Roboto" w:hAnsi="Roboto" w:cs="Roboto"/>
                  <w:color w:val="000000"/>
                  <w:sz w:val="20"/>
                  <w:szCs w:val="20"/>
                </w:rPr>
                <w:t>(128c)</w:t>
              </w:r>
            </w:ins>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ins w:id="213" w:author="Beláková Daniela" w:date="2018-12-04T12:53:00Z"/>
                <w:rFonts w:ascii="Calibri" w:eastAsia="Calibri" w:hAnsi="Calibri" w:cs="Calibri"/>
                <w:color w:val="C91310"/>
                <w:sz w:val="14"/>
              </w:rPr>
            </w:pPr>
            <w:ins w:id="214" w:author="Beláková Daniela" w:date="2018-12-04T12:53:00Z">
              <w:r w:rsidRPr="00AF7178">
                <w:rPr>
                  <w:rFonts w:ascii="Roboto" w:hAnsi="Roboto" w:cs="Roboto"/>
                  <w:color w:val="000000"/>
                  <w:sz w:val="20"/>
                  <w:szCs w:val="20"/>
                </w:rPr>
                <w:t>(128c)</w:t>
              </w:r>
            </w:ins>
          </w:p>
        </w:tc>
      </w:tr>
      <w:tr w:rsidR="00B27A9D" w:rsidRPr="003626F9" w:rsidTr="00686247">
        <w:trPr>
          <w:trHeight w:val="510"/>
          <w:ins w:id="215" w:author="Beláková Daniela" w:date="2018-12-04T12:53:00Z"/>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ins w:id="216" w:author="Beláková Daniela" w:date="2018-12-04T12:53:00Z"/>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ins w:id="217" w:author="Beláková Daniela" w:date="2018-12-04T12:53:00Z"/>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ins w:id="218" w:author="Beláková Daniela" w:date="2018-12-04T12:53:00Z"/>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ins w:id="219" w:author="Beláková Daniela" w:date="2018-12-04T12:53:00Z"/>
                <w:rFonts w:ascii="Calibri" w:eastAsia="Calibri" w:hAnsi="Calibri" w:cs="Calibri"/>
                <w:color w:val="C91310"/>
                <w:sz w:val="14"/>
              </w:rPr>
            </w:pPr>
          </w:p>
        </w:tc>
      </w:tr>
    </w:tbl>
    <w:p w:rsidR="00B27A9D" w:rsidRPr="003626F9" w:rsidRDefault="00AF7178" w:rsidP="00B27A9D">
      <w:pPr>
        <w:spacing w:line="265" w:lineRule="auto"/>
        <w:ind w:left="10" w:hanging="10"/>
        <w:rPr>
          <w:ins w:id="220" w:author="Beláková Daniela" w:date="2018-12-04T12:53:00Z"/>
          <w:rFonts w:ascii="Calibri" w:eastAsia="Calibri" w:hAnsi="Calibri" w:cs="Calibri"/>
          <w:color w:val="C91310"/>
          <w:sz w:val="14"/>
          <w:lang w:val="sk-SK" w:eastAsia="sk-SK"/>
          <w:rPrChange w:id="221" w:author="Beláková Daniela" w:date="2018-12-04T12:56:00Z">
            <w:rPr>
              <w:ins w:id="222" w:author="Beláková Daniela" w:date="2018-12-04T12:53:00Z"/>
              <w:rFonts w:ascii="Calibri" w:eastAsia="Calibri" w:hAnsi="Calibri" w:cs="Calibri"/>
              <w:color w:val="C91310"/>
              <w:sz w:val="14"/>
              <w:lang w:eastAsia="sk-SK"/>
            </w:rPr>
          </w:rPrChange>
        </w:rPr>
      </w:pPr>
      <w:ins w:id="223" w:author="Beláková Daniela" w:date="2018-12-04T12:53:00Z">
        <w:r w:rsidRPr="00AF7178">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686247" w:rsidRPr="003626F9" w:rsidRDefault="00686247" w:rsidP="00B27A9D">
                    <w:pPr>
                      <w:spacing w:line="259" w:lineRule="auto"/>
                      <w:ind w:left="200"/>
                      <w:rPr>
                        <w:rFonts w:ascii="Calibri" w:eastAsia="Calibri" w:hAnsi="Calibri" w:cs="Calibri"/>
                        <w:b/>
                        <w:color w:val="000000"/>
                        <w:sz w:val="14"/>
                        <w:lang w:val="sk-SK" w:eastAsia="sk-SK"/>
                        <w:rPrChange w:id="224" w:author="Beláková Daniela" w:date="2018-12-04T12:56:00Z">
                          <w:rPr>
                            <w:rFonts w:ascii="Calibri" w:eastAsia="Calibri" w:hAnsi="Calibri" w:cs="Calibri"/>
                            <w:b/>
                            <w:color w:val="000000"/>
                            <w:sz w:val="14"/>
                            <w:lang w:eastAsia="sk-SK"/>
                          </w:rPr>
                        </w:rPrChange>
                      </w:rPr>
                    </w:pPr>
                    <w:r w:rsidRPr="003626F9">
                      <w:rPr>
                        <w:rFonts w:ascii="Calibri" w:eastAsia="Calibri" w:hAnsi="Calibri" w:cs="Calibri"/>
                        <w:b/>
                        <w:color w:val="000000"/>
                        <w:sz w:val="14"/>
                        <w:lang w:val="sk-SK" w:eastAsia="sk-SK"/>
                        <w:rPrChange w:id="225" w:author="Beláková Daniela" w:date="2018-12-04T12:56:00Z">
                          <w:rPr>
                            <w:rFonts w:ascii="Calibri" w:eastAsia="Calibri" w:hAnsi="Calibri" w:cs="Calibri"/>
                            <w:b/>
                            <w:color w:val="000000"/>
                            <w:sz w:val="14"/>
                            <w:lang w:eastAsia="sk-SK"/>
                          </w:rPr>
                        </w:rPrChange>
                      </w:rPr>
                      <w:t>Skupina výdavku:</w:t>
                    </w:r>
                  </w:p>
                </w:txbxContent>
              </v:textbox>
            </v:shape>
          </w:pict>
        </w:r>
      </w:ins>
    </w:p>
    <w:p w:rsidR="00B27A9D" w:rsidRPr="003626F9" w:rsidRDefault="00B27A9D" w:rsidP="00B27A9D">
      <w:pPr>
        <w:spacing w:line="265" w:lineRule="auto"/>
        <w:ind w:left="10" w:hanging="10"/>
        <w:rPr>
          <w:ins w:id="226" w:author="Beláková Daniela" w:date="2018-12-04T12:53:00Z"/>
          <w:rFonts w:ascii="Calibri" w:eastAsia="Calibri" w:hAnsi="Calibri" w:cs="Calibri"/>
          <w:color w:val="C91310"/>
          <w:sz w:val="14"/>
          <w:lang w:val="sk-SK" w:eastAsia="sk-SK"/>
          <w:rPrChange w:id="227" w:author="Beláková Daniela" w:date="2018-12-04T12:56:00Z">
            <w:rPr>
              <w:ins w:id="228" w:author="Beláková Daniela" w:date="2018-12-04T12:53:00Z"/>
              <w:rFonts w:ascii="Calibri" w:eastAsia="Calibri" w:hAnsi="Calibri" w:cs="Calibri"/>
              <w:color w:val="C91310"/>
              <w:sz w:val="14"/>
              <w:lang w:eastAsia="sk-SK"/>
            </w:rPr>
          </w:rPrChange>
        </w:rPr>
      </w:pPr>
    </w:p>
    <w:p w:rsidR="00B27A9D" w:rsidRPr="003626F9" w:rsidRDefault="00AF7178" w:rsidP="00B27A9D">
      <w:pPr>
        <w:spacing w:after="571" w:line="609" w:lineRule="auto"/>
        <w:ind w:right="-8329"/>
        <w:rPr>
          <w:ins w:id="229" w:author="Beláková Daniela" w:date="2018-12-04T12:53:00Z"/>
          <w:rFonts w:ascii="Calibri" w:eastAsia="Calibri" w:hAnsi="Calibri" w:cs="Calibri"/>
          <w:color w:val="C91310"/>
          <w:sz w:val="14"/>
          <w:lang w:val="sk-SK" w:eastAsia="sk-SK"/>
          <w:rPrChange w:id="230" w:author="Beláková Daniela" w:date="2018-12-04T12:56:00Z">
            <w:rPr>
              <w:ins w:id="231" w:author="Beláková Daniela" w:date="2018-12-04T12:53:00Z"/>
              <w:rFonts w:ascii="Calibri" w:eastAsia="Calibri" w:hAnsi="Calibri" w:cs="Calibri"/>
              <w:color w:val="C91310"/>
              <w:sz w:val="14"/>
              <w:lang w:eastAsia="sk-SK"/>
            </w:rPr>
          </w:rPrChange>
        </w:rPr>
      </w:pPr>
      <w:ins w:id="232" w:author="Beláková Daniela" w:date="2018-12-04T12:53:00Z">
        <w:r w:rsidRPr="00AF7178">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686247" w:rsidRPr="003626F9" w:rsidRDefault="00686247" w:rsidP="00B27A9D">
                    <w:pPr>
                      <w:spacing w:line="259" w:lineRule="auto"/>
                      <w:ind w:left="200"/>
                      <w:rPr>
                        <w:b/>
                        <w:i/>
                        <w:lang w:val="sk-SK"/>
                        <w:rPrChange w:id="233" w:author="Beláková Daniela" w:date="2018-12-04T12:56:00Z">
                          <w:rPr>
                            <w:b/>
                            <w:i/>
                          </w:rPr>
                        </w:rPrChange>
                      </w:rPr>
                    </w:pPr>
                    <w:r w:rsidRPr="003626F9">
                      <w:rPr>
                        <w:rFonts w:ascii="Calibri" w:eastAsia="Calibri" w:hAnsi="Calibri" w:cs="Calibri"/>
                        <w:b/>
                        <w:color w:val="000000"/>
                        <w:sz w:val="14"/>
                        <w:lang w:val="sk-SK" w:eastAsia="sk-SK"/>
                        <w:rPrChange w:id="234" w:author="Beláková Daniela" w:date="2018-12-04T12:56:00Z">
                          <w:rPr>
                            <w:rFonts w:ascii="Calibri" w:eastAsia="Calibri" w:hAnsi="Calibri" w:cs="Calibri"/>
                            <w:b/>
                            <w:color w:val="000000"/>
                            <w:sz w:val="14"/>
                            <w:lang w:eastAsia="sk-SK"/>
                          </w:rPr>
                        </w:rPrChange>
                      </w:rPr>
                      <w:t>Podpoložka výdavku</w:t>
                    </w:r>
                  </w:p>
                </w:txbxContent>
              </v:textbox>
            </v:shape>
          </w:pict>
        </w:r>
      </w:ins>
    </w:p>
    <w:p w:rsidR="00B27A9D" w:rsidRPr="003626F9" w:rsidRDefault="00B27A9D" w:rsidP="00B27A9D">
      <w:pPr>
        <w:spacing w:line="265" w:lineRule="auto"/>
        <w:rPr>
          <w:ins w:id="235" w:author="Beláková Daniela" w:date="2018-12-04T12:53:00Z"/>
          <w:rFonts w:ascii="Calibri" w:eastAsia="Calibri" w:hAnsi="Calibri" w:cs="Calibri"/>
          <w:color w:val="C91310"/>
          <w:sz w:val="14"/>
          <w:lang w:val="sk-SK" w:eastAsia="sk-SK"/>
          <w:rPrChange w:id="236" w:author="Beláková Daniela" w:date="2018-12-04T12:56:00Z">
            <w:rPr>
              <w:ins w:id="237"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38" w:author="Beláková Daniela" w:date="2018-12-04T12:53:00Z"/>
          <w:rFonts w:ascii="Calibri" w:eastAsia="Calibri" w:hAnsi="Calibri" w:cs="Calibri"/>
          <w:color w:val="C91310"/>
          <w:sz w:val="14"/>
          <w:lang w:val="sk-SK" w:eastAsia="sk-SK"/>
          <w:rPrChange w:id="239" w:author="Beláková Daniela" w:date="2018-12-04T12:56:00Z">
            <w:rPr>
              <w:ins w:id="240"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1" w:author="Beláková Daniela" w:date="2018-12-04T12:53:00Z"/>
          <w:rFonts w:ascii="Calibri" w:eastAsia="Calibri" w:hAnsi="Calibri" w:cs="Calibri"/>
          <w:color w:val="C91310"/>
          <w:sz w:val="14"/>
          <w:lang w:val="sk-SK" w:eastAsia="sk-SK"/>
          <w:rPrChange w:id="242" w:author="Beláková Daniela" w:date="2018-12-04T12:56:00Z">
            <w:rPr>
              <w:ins w:id="243"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4" w:author="Beláková Daniela" w:date="2018-12-04T12:53:00Z"/>
          <w:rFonts w:ascii="Calibri" w:eastAsia="Calibri" w:hAnsi="Calibri" w:cs="Calibri"/>
          <w:color w:val="C91310"/>
          <w:sz w:val="14"/>
          <w:lang w:val="sk-SK" w:eastAsia="sk-SK"/>
          <w:rPrChange w:id="245" w:author="Beláková Daniela" w:date="2018-12-04T12:56:00Z">
            <w:rPr>
              <w:ins w:id="246"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7" w:author="Beláková Daniela" w:date="2018-12-04T12:53:00Z"/>
          <w:rFonts w:ascii="Calibri" w:eastAsia="Calibri" w:hAnsi="Calibri" w:cs="Calibri"/>
          <w:color w:val="C91310"/>
          <w:sz w:val="14"/>
          <w:lang w:val="sk-SK" w:eastAsia="sk-SK"/>
          <w:rPrChange w:id="248" w:author="Beláková Daniela" w:date="2018-12-04T12:56:00Z">
            <w:rPr>
              <w:ins w:id="249"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ind w:left="10" w:hanging="10"/>
        <w:rPr>
          <w:ins w:id="250" w:author="Beláková Daniela" w:date="2018-12-04T12:53:00Z"/>
          <w:rFonts w:ascii="Calibri" w:eastAsia="Calibri" w:hAnsi="Calibri" w:cs="Calibri"/>
          <w:color w:val="C91310"/>
          <w:sz w:val="14"/>
          <w:lang w:val="sk-SK" w:eastAsia="sk-SK"/>
          <w:rPrChange w:id="251" w:author="Beláková Daniela" w:date="2018-12-04T12:56:00Z">
            <w:rPr>
              <w:ins w:id="252" w:author="Beláková Daniela" w:date="2018-12-04T12:53:00Z"/>
              <w:rFonts w:ascii="Calibri" w:eastAsia="Calibri" w:hAnsi="Calibri" w:cs="Calibri"/>
              <w:color w:val="C91310"/>
              <w:sz w:val="14"/>
              <w:lang w:eastAsia="sk-SK"/>
            </w:rPr>
          </w:rPrChange>
        </w:rPr>
      </w:pPr>
    </w:p>
    <w:p w:rsidR="00B27A9D" w:rsidRPr="003626F9" w:rsidRDefault="00B27A9D" w:rsidP="00B27A9D">
      <w:pPr>
        <w:keepNext/>
        <w:keepLines/>
        <w:spacing w:line="259" w:lineRule="auto"/>
        <w:outlineLvl w:val="2"/>
        <w:rPr>
          <w:ins w:id="253" w:author="Beláková Daniela" w:date="2018-12-04T12:53:00Z"/>
          <w:rFonts w:ascii="Calibri" w:eastAsia="Calibri" w:hAnsi="Calibri" w:cs="Calibri"/>
          <w:b/>
          <w:color w:val="7F7F82"/>
          <w:sz w:val="20"/>
          <w:lang w:val="sk-SK" w:eastAsia="sk-SK"/>
          <w:rPrChange w:id="254" w:author="Beláková Daniela" w:date="2018-12-04T12:56:00Z">
            <w:rPr>
              <w:ins w:id="255" w:author="Beláková Daniela" w:date="2018-12-04T12:53:00Z"/>
              <w:rFonts w:ascii="Calibri" w:eastAsia="Calibri" w:hAnsi="Calibri" w:cs="Calibri"/>
              <w:b/>
              <w:color w:val="7F7F82"/>
              <w:sz w:val="20"/>
              <w:lang w:eastAsia="sk-SK"/>
            </w:rPr>
          </w:rPrChange>
        </w:rPr>
      </w:pPr>
      <w:ins w:id="256" w:author="Beláková Daniela" w:date="2018-12-04T12:53:00Z">
        <w:r w:rsidRPr="003626F9">
          <w:rPr>
            <w:rFonts w:ascii="Calibri" w:eastAsia="Calibri" w:hAnsi="Calibri" w:cs="Calibri"/>
            <w:b/>
            <w:color w:val="7F7F82"/>
            <w:sz w:val="20"/>
            <w:lang w:val="sk-SK" w:eastAsia="sk-SK"/>
            <w:rPrChange w:id="257" w:author="Beláková Daniela" w:date="2018-12-04T12:56:00Z">
              <w:rPr>
                <w:rFonts w:ascii="Calibri" w:eastAsia="Calibri" w:hAnsi="Calibri" w:cs="Calibri"/>
                <w:b/>
                <w:color w:val="7F7F82"/>
                <w:sz w:val="20"/>
                <w:lang w:eastAsia="sk-SK"/>
              </w:rPr>
            </w:rPrChange>
          </w:rPr>
          <w:t>Nepriame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258" w:author="Beláková Daniela" w:date="2018-12-04T12:56: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259">
          <w:tblGrid>
            <w:gridCol w:w="2400"/>
            <w:gridCol w:w="3800"/>
            <w:gridCol w:w="1219"/>
            <w:gridCol w:w="2781"/>
          </w:tblGrid>
        </w:tblGridChange>
      </w:tblGrid>
      <w:tr w:rsidR="00B27A9D" w:rsidRPr="003626F9" w:rsidTr="003626F9">
        <w:trPr>
          <w:trHeight w:val="640"/>
          <w:ins w:id="260" w:author="Beláková Daniela" w:date="2018-12-04T12:53:00Z"/>
          <w:trPrChange w:id="261" w:author="Beláková Daniela" w:date="2018-12-04T12:56:00Z">
            <w:trPr>
              <w:trHeight w:val="640"/>
            </w:trPr>
          </w:trPrChange>
        </w:trPr>
        <w:tc>
          <w:tcPr>
            <w:tcW w:w="2400" w:type="dxa"/>
            <w:tcBorders>
              <w:top w:val="nil"/>
              <w:left w:val="nil"/>
              <w:bottom w:val="nil"/>
              <w:right w:val="nil"/>
            </w:tcBorders>
            <w:shd w:val="clear" w:color="auto" w:fill="C0C0C0"/>
            <w:vAlign w:val="bottom"/>
            <w:tcPrChange w:id="262" w:author="Beláková Daniela" w:date="2018-12-04T12:56:00Z">
              <w:tcPr>
                <w:tcW w:w="24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ind w:left="200"/>
              <w:rPr>
                <w:ins w:id="263" w:author="Beláková Daniela" w:date="2018-12-04T12:53:00Z"/>
                <w:rFonts w:ascii="Calibri" w:eastAsia="Calibri" w:hAnsi="Calibri" w:cs="Calibri"/>
                <w:color w:val="C91310"/>
                <w:sz w:val="14"/>
              </w:rPr>
            </w:pPr>
            <w:ins w:id="264" w:author="Beláková Daniela" w:date="2018-12-04T12:53:00Z">
              <w:r w:rsidRPr="00AF7178">
                <w:rPr>
                  <w:rFonts w:ascii="Calibri" w:eastAsia="Calibri" w:hAnsi="Calibri" w:cs="Calibri"/>
                  <w:b/>
                  <w:color w:val="000000"/>
                  <w:sz w:val="14"/>
                </w:rPr>
                <w:t>Konkrétny cieľ:</w:t>
              </w:r>
              <w:r w:rsidRPr="00AF7178">
                <w:rPr>
                  <w:rFonts w:ascii="Roboto" w:hAnsi="Roboto" w:cs="Roboto"/>
                  <w:color w:val="000000"/>
                  <w:sz w:val="20"/>
                  <w:szCs w:val="20"/>
                </w:rPr>
                <w:t>(129)</w:t>
              </w:r>
            </w:ins>
          </w:p>
        </w:tc>
        <w:tc>
          <w:tcPr>
            <w:tcW w:w="3800" w:type="dxa"/>
            <w:tcBorders>
              <w:top w:val="nil"/>
              <w:left w:val="nil"/>
              <w:bottom w:val="nil"/>
              <w:right w:val="nil"/>
            </w:tcBorders>
            <w:shd w:val="clear" w:color="auto" w:fill="C0C0C0"/>
            <w:vAlign w:val="bottom"/>
            <w:tcPrChange w:id="265" w:author="Beláková Daniela" w:date="2018-12-04T12:56:00Z">
              <w:tcPr>
                <w:tcW w:w="38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rPr>
                <w:ins w:id="266"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C0C0C0"/>
            <w:tcPrChange w:id="267" w:author="Beláková Daniela" w:date="2018-12-04T12:56:00Z">
              <w:tcPr>
                <w:tcW w:w="1219" w:type="dxa"/>
                <w:tcBorders>
                  <w:top w:val="nil"/>
                  <w:left w:val="nil"/>
                  <w:bottom w:val="nil"/>
                  <w:right w:val="nil"/>
                </w:tcBorders>
                <w:shd w:val="clear" w:color="auto" w:fill="C0C0C0"/>
              </w:tcPr>
            </w:tcPrChange>
          </w:tcPr>
          <w:p w:rsidR="00B27A9D" w:rsidRPr="003626F9" w:rsidRDefault="00B27A9D" w:rsidP="00686247">
            <w:pPr>
              <w:spacing w:after="160" w:line="259" w:lineRule="auto"/>
              <w:rPr>
                <w:ins w:id="268"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C0C0C0"/>
            <w:tcPrChange w:id="269" w:author="Beláková Daniela" w:date="2018-12-04T12:56:00Z">
              <w:tcPr>
                <w:tcW w:w="2781" w:type="dxa"/>
                <w:tcBorders>
                  <w:top w:val="nil"/>
                  <w:left w:val="nil"/>
                  <w:bottom w:val="nil"/>
                  <w:right w:val="nil"/>
                </w:tcBorders>
                <w:shd w:val="clear" w:color="auto" w:fill="C0C0C0"/>
              </w:tcPr>
            </w:tcPrChange>
          </w:tcPr>
          <w:p w:rsidR="00B27A9D" w:rsidRPr="003626F9" w:rsidRDefault="00B27A9D" w:rsidP="00686247">
            <w:pPr>
              <w:spacing w:after="135" w:line="259" w:lineRule="auto"/>
              <w:ind w:left="202"/>
              <w:jc w:val="center"/>
              <w:rPr>
                <w:ins w:id="270" w:author="Beláková Daniela" w:date="2018-12-04T12:53:00Z"/>
                <w:rFonts w:ascii="Calibri" w:eastAsia="Calibri" w:hAnsi="Calibri" w:cs="Calibri"/>
                <w:color w:val="C91310"/>
                <w:sz w:val="14"/>
              </w:rPr>
            </w:pPr>
            <w:ins w:id="271" w:author="Beláková Daniela" w:date="2018-12-04T12:53:00Z">
              <w:r w:rsidRPr="00AF7178">
                <w:rPr>
                  <w:rFonts w:ascii="Calibri" w:eastAsia="Calibri" w:hAnsi="Calibri" w:cs="Calibri"/>
                  <w:b/>
                  <w:color w:val="000000"/>
                  <w:sz w:val="14"/>
                </w:rPr>
                <w:t>Celková výška oprávnených výdavkov</w:t>
              </w:r>
            </w:ins>
          </w:p>
          <w:p w:rsidR="00B27A9D" w:rsidRPr="003626F9" w:rsidRDefault="00B27A9D" w:rsidP="00686247">
            <w:pPr>
              <w:spacing w:line="259" w:lineRule="auto"/>
              <w:jc w:val="right"/>
              <w:rPr>
                <w:ins w:id="272" w:author="Beláková Daniela" w:date="2018-12-04T12:53:00Z"/>
                <w:rFonts w:ascii="Calibri" w:eastAsia="Calibri" w:hAnsi="Calibri" w:cs="Calibri"/>
                <w:color w:val="C91310"/>
                <w:sz w:val="14"/>
              </w:rPr>
            </w:pPr>
            <w:ins w:id="273" w:author="Beláková Daniela" w:date="2018-12-04T12:53:00Z">
              <w:r w:rsidRPr="00AF7178">
                <w:rPr>
                  <w:rFonts w:ascii="Roboto" w:hAnsi="Roboto" w:cs="Roboto"/>
                  <w:color w:val="000000"/>
                  <w:sz w:val="20"/>
                  <w:szCs w:val="20"/>
                </w:rPr>
                <w:t>(129a)</w:t>
              </w:r>
            </w:ins>
          </w:p>
        </w:tc>
      </w:tr>
      <w:tr w:rsidR="00B27A9D" w:rsidRPr="003626F9" w:rsidTr="003626F9">
        <w:trPr>
          <w:trHeight w:val="1040"/>
          <w:ins w:id="274" w:author="Beláková Daniela" w:date="2018-12-04T12:53:00Z"/>
          <w:trPrChange w:id="275" w:author="Beláková Daniela" w:date="2018-12-04T12:56:00Z">
            <w:trPr>
              <w:trHeight w:val="1040"/>
            </w:trPr>
          </w:trPrChange>
        </w:trPr>
        <w:tc>
          <w:tcPr>
            <w:tcW w:w="2400" w:type="dxa"/>
            <w:tcBorders>
              <w:top w:val="nil"/>
              <w:left w:val="nil"/>
              <w:bottom w:val="nil"/>
              <w:right w:val="nil"/>
            </w:tcBorders>
            <w:shd w:val="clear" w:color="auto" w:fill="F0F0F0"/>
            <w:tcPrChange w:id="276" w:author="Beláková Daniela" w:date="2018-12-04T12:56:00Z">
              <w:tcPr>
                <w:tcW w:w="2400" w:type="dxa"/>
                <w:tcBorders>
                  <w:top w:val="nil"/>
                  <w:left w:val="nil"/>
                  <w:bottom w:val="nil"/>
                  <w:right w:val="nil"/>
                </w:tcBorders>
                <w:shd w:val="clear" w:color="auto" w:fill="F0F0F0"/>
              </w:tcPr>
            </w:tcPrChange>
          </w:tcPr>
          <w:p w:rsidR="00B27A9D" w:rsidRPr="003626F9" w:rsidRDefault="00B27A9D" w:rsidP="00686247">
            <w:pPr>
              <w:spacing w:line="259" w:lineRule="auto"/>
              <w:ind w:left="200"/>
              <w:rPr>
                <w:ins w:id="277" w:author="Beláková Daniela" w:date="2018-12-04T12:53:00Z"/>
                <w:rFonts w:ascii="Calibri" w:eastAsia="Calibri" w:hAnsi="Calibri" w:cs="Calibri"/>
                <w:color w:val="C91310"/>
                <w:sz w:val="14"/>
              </w:rPr>
            </w:pPr>
            <w:ins w:id="278" w:author="Beláková Daniela" w:date="2018-12-04T12:53:00Z">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ins>
          </w:p>
        </w:tc>
        <w:tc>
          <w:tcPr>
            <w:tcW w:w="3800" w:type="dxa"/>
            <w:tcBorders>
              <w:top w:val="nil"/>
              <w:left w:val="nil"/>
              <w:bottom w:val="nil"/>
              <w:right w:val="nil"/>
            </w:tcBorders>
            <w:shd w:val="clear" w:color="auto" w:fill="F0F0F0"/>
            <w:tcPrChange w:id="279" w:author="Beláková Daniela" w:date="2018-12-04T12:56:00Z">
              <w:tcPr>
                <w:tcW w:w="3800" w:type="dxa"/>
                <w:tcBorders>
                  <w:top w:val="nil"/>
                  <w:left w:val="nil"/>
                  <w:bottom w:val="nil"/>
                  <w:right w:val="nil"/>
                </w:tcBorders>
                <w:shd w:val="clear" w:color="auto" w:fill="F0F0F0"/>
              </w:tcPr>
            </w:tcPrChange>
          </w:tcPr>
          <w:p w:rsidR="00B27A9D" w:rsidRPr="003626F9" w:rsidRDefault="00B27A9D" w:rsidP="00686247">
            <w:pPr>
              <w:spacing w:line="259" w:lineRule="auto"/>
              <w:rPr>
                <w:ins w:id="280"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F0F0F0"/>
            <w:tcPrChange w:id="281" w:author="Beláková Daniela" w:date="2018-12-04T12:56:00Z">
              <w:tcPr>
                <w:tcW w:w="1219" w:type="dxa"/>
                <w:tcBorders>
                  <w:top w:val="nil"/>
                  <w:left w:val="nil"/>
                  <w:bottom w:val="nil"/>
                  <w:right w:val="nil"/>
                </w:tcBorders>
                <w:shd w:val="clear" w:color="auto" w:fill="F0F0F0"/>
              </w:tcPr>
            </w:tcPrChange>
          </w:tcPr>
          <w:p w:rsidR="00B27A9D" w:rsidRPr="003626F9" w:rsidRDefault="00B27A9D" w:rsidP="00686247">
            <w:pPr>
              <w:spacing w:after="160" w:line="259" w:lineRule="auto"/>
              <w:rPr>
                <w:ins w:id="282"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F0F0F0"/>
            <w:tcPrChange w:id="283" w:author="Beláková Daniela" w:date="2018-12-04T12:56:00Z">
              <w:tcPr>
                <w:tcW w:w="2781" w:type="dxa"/>
                <w:tcBorders>
                  <w:top w:val="nil"/>
                  <w:left w:val="nil"/>
                  <w:bottom w:val="nil"/>
                  <w:right w:val="nil"/>
                </w:tcBorders>
                <w:shd w:val="clear" w:color="auto" w:fill="F0F0F0"/>
              </w:tcPr>
            </w:tcPrChange>
          </w:tcPr>
          <w:p w:rsidR="00B27A9D" w:rsidRPr="003626F9" w:rsidRDefault="00B27A9D" w:rsidP="00686247">
            <w:pPr>
              <w:spacing w:line="259" w:lineRule="auto"/>
              <w:ind w:left="709"/>
              <w:jc w:val="right"/>
              <w:rPr>
                <w:ins w:id="284" w:author="Beláková Daniela" w:date="2018-12-04T12:53:00Z"/>
                <w:rFonts w:ascii="Calibri" w:eastAsia="Calibri" w:hAnsi="Calibri" w:cs="Calibri"/>
                <w:color w:val="C91310"/>
                <w:sz w:val="14"/>
              </w:rPr>
            </w:pPr>
            <w:ins w:id="285" w:author="Beláková Daniela" w:date="2018-12-04T12:53:00Z">
              <w:r w:rsidRPr="00AF7178">
                <w:rPr>
                  <w:rFonts w:ascii="Roboto" w:hAnsi="Roboto" w:cs="Roboto"/>
                  <w:color w:val="000000"/>
                  <w:sz w:val="20"/>
                  <w:szCs w:val="20"/>
                </w:rPr>
                <w:t>(130a)</w:t>
              </w:r>
            </w:ins>
          </w:p>
        </w:tc>
      </w:tr>
    </w:tbl>
    <w:p w:rsidR="00B27A9D" w:rsidRPr="003626F9" w:rsidRDefault="00AF7178" w:rsidP="00B27A9D">
      <w:pPr>
        <w:spacing w:line="265" w:lineRule="auto"/>
        <w:ind w:left="10" w:hanging="10"/>
        <w:rPr>
          <w:ins w:id="286" w:author="Beláková Daniela" w:date="2018-12-04T12:53:00Z"/>
          <w:rFonts w:ascii="Calibri" w:eastAsia="Calibri" w:hAnsi="Calibri" w:cs="Calibri"/>
          <w:b/>
          <w:color w:val="000000"/>
          <w:sz w:val="14"/>
          <w:lang w:val="sk-SK" w:eastAsia="sk-SK"/>
          <w:rPrChange w:id="287" w:author="Beláková Daniela" w:date="2018-12-04T12:56:00Z">
            <w:rPr>
              <w:ins w:id="288" w:author="Beláková Daniela" w:date="2018-12-04T12:53:00Z"/>
              <w:rFonts w:ascii="Calibri" w:eastAsia="Calibri" w:hAnsi="Calibri" w:cs="Calibri"/>
              <w:b/>
              <w:color w:val="000000"/>
              <w:sz w:val="14"/>
              <w:lang w:eastAsia="sk-SK"/>
            </w:rPr>
          </w:rPrChange>
        </w:rPr>
      </w:pPr>
      <w:ins w:id="289" w:author="Beláková Daniela" w:date="2018-12-04T12:53:00Z">
        <w:r w:rsidRPr="00AF7178">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w:txbxContent>
                  <w:p w:rsidR="00686247" w:rsidRPr="003626F9" w:rsidRDefault="00686247" w:rsidP="00B27A9D">
                    <w:pPr>
                      <w:rPr>
                        <w:b/>
                        <w:lang w:val="sk-SK"/>
                        <w:rPrChange w:id="290" w:author="Beláková Daniela" w:date="2018-12-04T12:57:00Z">
                          <w:rPr>
                            <w:b/>
                          </w:rPr>
                        </w:rPrChange>
                      </w:rPr>
                    </w:pPr>
                    <w:r w:rsidRPr="003626F9">
                      <w:rPr>
                        <w:rFonts w:ascii="Calibri" w:eastAsia="Calibri" w:hAnsi="Calibri" w:cs="Calibri"/>
                        <w:b/>
                        <w:color w:val="000000"/>
                        <w:sz w:val="14"/>
                        <w:lang w:val="sk-SK" w:eastAsia="sk-SK"/>
                        <w:rPrChange w:id="291" w:author="Beláková Daniela" w:date="2018-12-04T12:57:00Z">
                          <w:rPr>
                            <w:rFonts w:ascii="Calibri" w:eastAsia="Calibri" w:hAnsi="Calibri" w:cs="Calibri"/>
                            <w:b/>
                            <w:color w:val="000000"/>
                            <w:sz w:val="14"/>
                            <w:lang w:eastAsia="sk-SK"/>
                          </w:rPr>
                        </w:rPrChange>
                      </w:rPr>
                      <w:t>Percento NFP</w:t>
                    </w:r>
                  </w:p>
                </w:txbxContent>
              </v:textbox>
            </v:shape>
          </w:pict>
        </w:r>
        <w:r>
          <w:rPr>
            <w:noProof/>
            <w:lang w:val="sk-SK"/>
            <w:rPrChange w:id="292" w:author="Beláková Daniela" w:date="2018-12-04T12:56:00Z">
              <w:rPr>
                <w:noProof/>
                <w:lang w:val="sk-SK"/>
              </w:rPr>
            </w:rPrChange>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3626F9" w:rsidRDefault="00686247" w:rsidP="00B27A9D">
                    <w:pPr>
                      <w:rPr>
                        <w:b/>
                        <w:lang w:val="sk-SK"/>
                        <w:rPrChange w:id="293" w:author="Beláková Daniela" w:date="2018-12-04T12:57:00Z">
                          <w:rPr>
                            <w:b/>
                          </w:rPr>
                        </w:rPrChange>
                      </w:rPr>
                    </w:pPr>
                    <w:r w:rsidRPr="003626F9">
                      <w:rPr>
                        <w:rFonts w:ascii="Calibri" w:eastAsia="Calibri" w:hAnsi="Calibri" w:cs="Calibri"/>
                        <w:b/>
                        <w:color w:val="000000"/>
                        <w:sz w:val="14"/>
                        <w:lang w:val="sk-SK" w:eastAsia="sk-SK"/>
                        <w:rPrChange w:id="294" w:author="Beláková Daniela" w:date="2018-12-04T12:57:00Z">
                          <w:rPr>
                            <w:rFonts w:ascii="Calibri" w:eastAsia="Calibri" w:hAnsi="Calibri" w:cs="Calibri"/>
                            <w:b/>
                            <w:color w:val="000000"/>
                            <w:sz w:val="14"/>
                            <w:lang w:eastAsia="sk-SK"/>
                          </w:rPr>
                        </w:rPrChange>
                      </w:rPr>
                      <w:t>Oprávnený výdavok</w:t>
                    </w:r>
                  </w:p>
                </w:txbxContent>
              </v:textbox>
            </v:shape>
          </w:pict>
        </w:r>
        <w:r w:rsidR="00B27A9D" w:rsidRPr="003626F9">
          <w:rPr>
            <w:rFonts w:ascii="Calibri" w:eastAsia="Calibri" w:hAnsi="Calibri" w:cs="Calibri"/>
            <w:b/>
            <w:color w:val="000000"/>
            <w:sz w:val="14"/>
            <w:lang w:val="sk-SK" w:eastAsia="sk-SK"/>
            <w:rPrChange w:id="295" w:author="Beláková Daniela" w:date="2018-12-04T12:56:00Z">
              <w:rPr>
                <w:rFonts w:ascii="Calibri" w:eastAsia="Calibri" w:hAnsi="Calibri" w:cs="Calibri"/>
                <w:b/>
                <w:color w:val="000000"/>
                <w:sz w:val="14"/>
                <w:lang w:eastAsia="sk-SK"/>
              </w:rPr>
            </w:rPrChange>
          </w:rPr>
          <w:tab/>
        </w:r>
      </w:ins>
    </w:p>
    <w:p w:rsidR="00B27A9D" w:rsidRPr="003626F9" w:rsidRDefault="00B27A9D" w:rsidP="00B27A9D">
      <w:pPr>
        <w:spacing w:line="265" w:lineRule="auto"/>
        <w:ind w:left="10" w:hanging="10"/>
        <w:rPr>
          <w:ins w:id="296" w:author="Beláková Daniela" w:date="2018-12-04T12:53:00Z"/>
          <w:rFonts w:ascii="Calibri" w:eastAsia="Calibri" w:hAnsi="Calibri" w:cs="Calibri"/>
          <w:b/>
          <w:color w:val="000000"/>
          <w:sz w:val="14"/>
          <w:lang w:val="sk-SK" w:eastAsia="sk-SK"/>
          <w:rPrChange w:id="297" w:author="Beláková Daniela" w:date="2018-12-04T12:56:00Z">
            <w:rPr>
              <w:ins w:id="298" w:author="Beláková Daniela" w:date="2018-12-04T12:53: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ins w:id="299" w:author="Beláková Daniela" w:date="2018-12-04T12:53:00Z"/>
        </w:trPr>
        <w:tc>
          <w:tcPr>
            <w:tcW w:w="4560" w:type="dxa"/>
            <w:tcBorders>
              <w:top w:val="single" w:sz="4" w:space="0" w:color="A8A9AD"/>
              <w:left w:val="nil"/>
              <w:bottom w:val="nil"/>
              <w:right w:val="nil"/>
            </w:tcBorders>
          </w:tcPr>
          <w:p w:rsidR="00B27A9D" w:rsidRPr="003626F9" w:rsidRDefault="00B27A9D" w:rsidP="00686247">
            <w:pPr>
              <w:spacing w:line="259" w:lineRule="auto"/>
              <w:rPr>
                <w:ins w:id="300" w:author="Beláková Daniela" w:date="2018-12-04T12:53:00Z"/>
                <w:rFonts w:ascii="Calibri" w:eastAsia="Calibri" w:hAnsi="Calibri" w:cs="Calibri"/>
                <w:color w:val="C91310"/>
                <w:sz w:val="14"/>
              </w:rPr>
            </w:pPr>
            <w:ins w:id="301" w:author="Beláková Daniela" w:date="2018-12-04T12:53:00Z">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ins>
          </w:p>
          <w:p w:rsidR="00B27A9D" w:rsidRPr="003626F9" w:rsidRDefault="00B27A9D" w:rsidP="00686247">
            <w:pPr>
              <w:spacing w:line="259" w:lineRule="auto"/>
              <w:ind w:left="600" w:right="97"/>
              <w:rPr>
                <w:ins w:id="302" w:author="Beláková Daniela" w:date="2018-12-04T12:53:00Z"/>
                <w:rFonts w:ascii="Calibri" w:eastAsia="Calibri" w:hAnsi="Calibri" w:cs="Calibri"/>
                <w:color w:val="C91310"/>
                <w:sz w:val="14"/>
              </w:rPr>
            </w:pPr>
            <w:ins w:id="303" w:author="Beláková Daniela" w:date="2018-12-04T12:53:00Z">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ins>
          </w:p>
        </w:tc>
        <w:tc>
          <w:tcPr>
            <w:tcW w:w="1108" w:type="dxa"/>
            <w:tcBorders>
              <w:top w:val="single" w:sz="4" w:space="0" w:color="A8A9AD"/>
              <w:left w:val="nil"/>
              <w:bottom w:val="nil"/>
              <w:right w:val="nil"/>
            </w:tcBorders>
          </w:tcPr>
          <w:p w:rsidR="00B27A9D" w:rsidRPr="003626F9" w:rsidRDefault="00B27A9D" w:rsidP="00686247">
            <w:pPr>
              <w:spacing w:line="259" w:lineRule="auto"/>
              <w:rPr>
                <w:ins w:id="304" w:author="Beláková Daniela" w:date="2018-12-04T12:53:00Z"/>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ins w:id="305" w:author="Beláková Daniela" w:date="2018-12-04T12:53:00Z"/>
                <w:rFonts w:ascii="Calibri" w:eastAsia="Calibri" w:hAnsi="Calibri" w:cs="Calibri"/>
                <w:color w:val="C91310"/>
                <w:sz w:val="14"/>
              </w:rPr>
            </w:pPr>
            <w:ins w:id="306" w:author="Beláková Daniela" w:date="2018-12-04T12:53:00Z">
              <w:r w:rsidRPr="00AF7178">
                <w:rPr>
                  <w:rFonts w:ascii="Roboto" w:hAnsi="Roboto" w:cs="Roboto"/>
                  <w:color w:val="000000"/>
                  <w:sz w:val="20"/>
                  <w:szCs w:val="20"/>
                </w:rPr>
                <w:t>(131a)</w:t>
              </w:r>
            </w:ins>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ins w:id="307" w:author="Beláková Daniela" w:date="2018-12-04T12:53:00Z"/>
                <w:rFonts w:ascii="Calibri" w:eastAsia="Calibri" w:hAnsi="Calibri" w:cs="Calibri"/>
                <w:color w:val="C91310"/>
                <w:sz w:val="14"/>
              </w:rPr>
            </w:pPr>
            <w:ins w:id="308" w:author="Beláková Daniela" w:date="2018-12-04T12:53:00Z">
              <w:r w:rsidRPr="00AF7178">
                <w:rPr>
                  <w:rFonts w:ascii="Roboto" w:hAnsi="Roboto" w:cs="Roboto"/>
                  <w:color w:val="000000"/>
                  <w:sz w:val="20"/>
                  <w:szCs w:val="20"/>
                </w:rPr>
                <w:t>(131b)</w:t>
              </w:r>
              <w:r w:rsidRPr="00AF7178">
                <w:rPr>
                  <w:rFonts w:ascii="Calibri" w:eastAsia="Calibri" w:hAnsi="Calibri" w:cs="Calibri"/>
                  <w:color w:val="000000"/>
                  <w:sz w:val="14"/>
                </w:rPr>
                <w:t xml:space="preserve"> </w:t>
              </w:r>
            </w:ins>
          </w:p>
        </w:tc>
      </w:tr>
      <w:tr w:rsidR="00B27A9D" w:rsidRPr="003626F9" w:rsidTr="00686247">
        <w:trPr>
          <w:trHeight w:val="336"/>
          <w:ins w:id="309" w:author="Beláková Daniela" w:date="2018-12-04T12:53:00Z"/>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ins w:id="310" w:author="Beláková Daniela" w:date="2018-12-04T12:53:00Z"/>
                <w:rFonts w:ascii="Calibri" w:eastAsia="Calibri" w:hAnsi="Calibri" w:cs="Calibri"/>
                <w:color w:val="C91310"/>
                <w:sz w:val="14"/>
              </w:rPr>
            </w:pPr>
            <w:ins w:id="311" w:author="Beláková Daniela" w:date="2018-12-04T12:53:00Z">
              <w:r w:rsidRPr="00AF7178">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ins w:id="312" w:author="Beláková Daniela" w:date="2018-12-04T12:53:00Z"/>
                <w:rFonts w:ascii="Calibri" w:eastAsia="Calibri" w:hAnsi="Calibri" w:cs="Calibri"/>
                <w:color w:val="C91310"/>
                <w:sz w:val="14"/>
              </w:rPr>
            </w:pPr>
            <w:ins w:id="313" w:author="Beláková Daniela" w:date="2018-12-04T12:53:00Z">
              <w:r w:rsidRPr="00AF7178">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ins w:id="314" w:author="Beláková Daniela" w:date="2018-12-04T12:53:00Z"/>
                <w:rFonts w:ascii="Calibri" w:eastAsia="Calibri" w:hAnsi="Calibri" w:cs="Calibri"/>
                <w:color w:val="C91310"/>
                <w:sz w:val="14"/>
              </w:rPr>
            </w:pPr>
            <w:ins w:id="315" w:author="Beláková Daniela" w:date="2018-12-04T12:53:00Z">
              <w:r w:rsidRPr="00AF7178">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ins w:id="316" w:author="Beláková Daniela" w:date="2018-12-04T12:53:00Z"/>
                <w:rFonts w:ascii="Calibri" w:eastAsia="Calibri" w:hAnsi="Calibri" w:cs="Calibri"/>
                <w:color w:val="C91310"/>
                <w:sz w:val="14"/>
              </w:rPr>
            </w:pPr>
            <w:ins w:id="317" w:author="Beláková Daniela" w:date="2018-12-04T12:53:00Z">
              <w:r w:rsidRPr="00AF7178">
                <w:rPr>
                  <w:rFonts w:ascii="Calibri" w:eastAsia="Calibri" w:hAnsi="Calibri" w:cs="Calibri"/>
                  <w:b/>
                  <w:i/>
                  <w:color w:val="000000"/>
                  <w:sz w:val="14"/>
                </w:rPr>
                <w:t>Suma</w:t>
              </w:r>
            </w:ins>
          </w:p>
        </w:tc>
      </w:tr>
      <w:tr w:rsidR="00B27A9D" w:rsidRPr="003626F9" w:rsidTr="00686247">
        <w:trPr>
          <w:trHeight w:val="521"/>
          <w:ins w:id="318" w:author="Beláková Daniela" w:date="2018-12-04T12:53:00Z"/>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ins w:id="319" w:author="Beláková Daniela" w:date="2018-12-04T12:53:00Z"/>
                <w:rFonts w:ascii="Calibri" w:eastAsia="Calibri" w:hAnsi="Calibri" w:cs="Calibri"/>
                <w:color w:val="C91310"/>
                <w:sz w:val="14"/>
              </w:rPr>
            </w:pPr>
            <w:ins w:id="320" w:author="Beláková Daniela" w:date="2018-12-04T12:53:00Z">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Change w:id="321" w:author="Beláková Daniela" w:date="2018-12-04T12:56:00Z">
                    <w:rPr>
                      <w:rFonts w:ascii="Roboto" w:hAnsi="Roboto" w:cs="Roboto"/>
                      <w:color w:val="000000"/>
                      <w:sz w:val="20"/>
                      <w:szCs w:val="20"/>
                    </w:rPr>
                  </w:rPrChange>
                </w:rPr>
                <w:t>(133a)</w:t>
              </w:r>
            </w:ins>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ins w:id="322" w:author="Beláková Daniela" w:date="2018-12-04T12:53:00Z"/>
                <w:rFonts w:ascii="Calibri" w:eastAsia="Calibri" w:hAnsi="Calibri" w:cs="Calibri"/>
                <w:color w:val="C91310"/>
                <w:sz w:val="14"/>
              </w:rPr>
            </w:pPr>
            <w:ins w:id="323" w:author="Beláková Daniela" w:date="2018-12-04T12:53:00Z">
              <w:r w:rsidRPr="00AF7178">
                <w:rPr>
                  <w:rFonts w:ascii="Roboto" w:hAnsi="Roboto" w:cs="Roboto"/>
                  <w:color w:val="000000"/>
                  <w:sz w:val="20"/>
                  <w:szCs w:val="20"/>
                </w:rPr>
                <w:t>(133b)</w:t>
              </w:r>
            </w:ins>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ins w:id="324" w:author="Beláková Daniela" w:date="2018-12-04T12:53:00Z"/>
                <w:rFonts w:ascii="Calibri" w:eastAsia="Calibri" w:hAnsi="Calibri" w:cs="Calibri"/>
                <w:color w:val="C91310"/>
                <w:sz w:val="14"/>
              </w:rPr>
            </w:pPr>
            <w:ins w:id="325" w:author="Beláková Daniela" w:date="2018-12-04T12:53:00Z">
              <w:r w:rsidRPr="00AF7178">
                <w:rPr>
                  <w:rFonts w:ascii="Roboto" w:hAnsi="Roboto" w:cs="Roboto"/>
                  <w:color w:val="000000"/>
                  <w:sz w:val="20"/>
                  <w:szCs w:val="20"/>
                </w:rPr>
                <w:t>(133c)</w:t>
              </w:r>
            </w:ins>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ins w:id="326" w:author="Beláková Daniela" w:date="2018-12-04T12:53:00Z"/>
                <w:rFonts w:ascii="Calibri" w:eastAsia="Calibri" w:hAnsi="Calibri" w:cs="Calibri"/>
                <w:color w:val="C91310"/>
                <w:sz w:val="14"/>
              </w:rPr>
            </w:pPr>
            <w:ins w:id="327" w:author="Beláková Daniela" w:date="2018-12-04T12:53:00Z">
              <w:r w:rsidRPr="00AF7178">
                <w:rPr>
                  <w:rFonts w:ascii="Roboto" w:hAnsi="Roboto" w:cs="Roboto"/>
                  <w:color w:val="000000"/>
                  <w:sz w:val="20"/>
                  <w:szCs w:val="20"/>
                </w:rPr>
                <w:t>(133d)</w:t>
              </w:r>
            </w:ins>
          </w:p>
        </w:tc>
      </w:tr>
      <w:tr w:rsidR="00B27A9D" w:rsidRPr="00016110" w:rsidTr="00686247">
        <w:trPr>
          <w:trHeight w:val="510"/>
          <w:ins w:id="328" w:author="Beláková Daniela" w:date="2018-12-04T12:53:00Z"/>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ins w:id="329" w:author="Beláková Daniela" w:date="2018-12-04T12:53:00Z"/>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ins w:id="330" w:author="Beláková Daniela" w:date="2018-12-04T12:53:00Z"/>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ins w:id="331" w:author="Beláková Daniela" w:date="2018-12-04T12:53:00Z"/>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ins w:id="332" w:author="Beláková Daniela" w:date="2018-12-04T12:53:00Z"/>
                <w:rFonts w:ascii="Calibri" w:eastAsia="Calibri" w:hAnsi="Calibri" w:cs="Calibri"/>
                <w:color w:val="C91310"/>
                <w:sz w:val="14"/>
              </w:rPr>
            </w:pPr>
          </w:p>
        </w:tc>
      </w:tr>
    </w:tbl>
    <w:p w:rsidR="00B27A9D" w:rsidRPr="00016110" w:rsidRDefault="00AF7178" w:rsidP="00B27A9D">
      <w:pPr>
        <w:spacing w:line="265" w:lineRule="auto"/>
        <w:ind w:left="10" w:hanging="10"/>
        <w:rPr>
          <w:ins w:id="333" w:author="Beláková Daniela" w:date="2018-12-04T12:53:00Z"/>
          <w:rFonts w:ascii="Calibri" w:eastAsia="Calibri" w:hAnsi="Calibri" w:cs="Calibri"/>
          <w:color w:val="C91310"/>
          <w:sz w:val="14"/>
          <w:lang w:eastAsia="sk-SK"/>
        </w:rPr>
      </w:pPr>
      <w:ins w:id="334" w:author="Beláková Daniela" w:date="2018-12-04T12:53:00Z">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w:txbxContent>
                  <w:p w:rsidR="00686247" w:rsidRPr="003C788F" w:rsidRDefault="00686247"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v:textbox>
            </v:shape>
          </w:pict>
        </w:r>
      </w:ins>
    </w:p>
    <w:p w:rsidR="00B27A9D" w:rsidRPr="00016110" w:rsidRDefault="00B27A9D" w:rsidP="00B27A9D">
      <w:pPr>
        <w:spacing w:line="265" w:lineRule="auto"/>
        <w:ind w:left="10" w:hanging="10"/>
        <w:rPr>
          <w:ins w:id="335" w:author="Beláková Daniela" w:date="2018-12-04T12:53:00Z"/>
          <w:rFonts w:ascii="Calibri" w:eastAsia="Calibri" w:hAnsi="Calibri" w:cs="Calibri"/>
          <w:color w:val="C91310"/>
          <w:sz w:val="14"/>
          <w:lang w:eastAsia="sk-SK"/>
        </w:rPr>
      </w:pPr>
    </w:p>
    <w:p w:rsidR="00B27A9D" w:rsidRPr="00016110" w:rsidRDefault="00AF7178" w:rsidP="00B27A9D">
      <w:pPr>
        <w:spacing w:after="571" w:line="609" w:lineRule="auto"/>
        <w:ind w:right="-8329"/>
        <w:rPr>
          <w:ins w:id="336" w:author="Beláková Daniela" w:date="2018-12-04T12:53:00Z"/>
          <w:rFonts w:ascii="Calibri" w:eastAsia="Calibri" w:hAnsi="Calibri" w:cs="Calibri"/>
          <w:color w:val="C91310"/>
          <w:sz w:val="14"/>
          <w:lang w:eastAsia="sk-SK"/>
        </w:rPr>
      </w:pPr>
      <w:ins w:id="337" w:author="Beláková Daniela" w:date="2018-12-04T12:53:00Z">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w:txbxContent>
                  <w:p w:rsidR="00686247" w:rsidRPr="003626F9" w:rsidRDefault="00686247" w:rsidP="00B27A9D">
                    <w:pPr>
                      <w:rPr>
                        <w:b/>
                        <w:i/>
                        <w:lang w:val="sk-SK"/>
                        <w:rPrChange w:id="338" w:author="Beláková Daniela" w:date="2018-12-04T12:57:00Z">
                          <w:rPr>
                            <w:b/>
                            <w:i/>
                          </w:rPr>
                        </w:rPrChange>
                      </w:rPr>
                    </w:pPr>
                    <w:r w:rsidRPr="003626F9">
                      <w:rPr>
                        <w:rFonts w:ascii="Calibri" w:eastAsia="Calibri" w:hAnsi="Calibri" w:cs="Calibri"/>
                        <w:b/>
                        <w:color w:val="000000"/>
                        <w:sz w:val="14"/>
                        <w:lang w:val="sk-SK" w:eastAsia="sk-SK"/>
                        <w:rPrChange w:id="339" w:author="Beláková Daniela" w:date="2018-12-04T12:57:00Z">
                          <w:rPr>
                            <w:rFonts w:ascii="Calibri" w:eastAsia="Calibri" w:hAnsi="Calibri" w:cs="Calibri"/>
                            <w:b/>
                            <w:color w:val="000000"/>
                            <w:sz w:val="14"/>
                            <w:lang w:eastAsia="sk-SK"/>
                          </w:rPr>
                        </w:rPrChange>
                      </w:rPr>
                      <w:t>Podpoložka výdavku</w:t>
                    </w:r>
                  </w:p>
                </w:txbxContent>
              </v:textbox>
            </v:shape>
          </w:pict>
        </w:r>
      </w:ins>
    </w:p>
    <w:p w:rsidR="00B27A9D" w:rsidRPr="00016110" w:rsidRDefault="00B27A9D" w:rsidP="00B27A9D">
      <w:pPr>
        <w:spacing w:line="265" w:lineRule="auto"/>
        <w:rPr>
          <w:ins w:id="340"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1"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2"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3"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4" w:author="Beláková Daniela" w:date="2018-12-04T12:53:00Z"/>
          <w:rFonts w:ascii="Calibri" w:eastAsia="Calibri" w:hAnsi="Calibri" w:cs="Calibri"/>
          <w:color w:val="C91310"/>
          <w:sz w:val="14"/>
          <w:lang w:eastAsia="sk-SK"/>
        </w:rPr>
      </w:pPr>
    </w:p>
    <w:p w:rsidR="00B27A9D" w:rsidRPr="00016110" w:rsidRDefault="00B27A9D" w:rsidP="00B27A9D">
      <w:pPr>
        <w:adjustRightInd w:val="0"/>
        <w:rPr>
          <w:ins w:id="345" w:author="Beláková Daniela" w:date="2018-12-04T12:53:00Z"/>
          <w:rFonts w:ascii="Roboto" w:eastAsia="Calibri" w:hAnsi="Roboto" w:cs="Calibri"/>
          <w:color w:val="C91310"/>
          <w:sz w:val="14"/>
          <w:szCs w:val="24"/>
          <w:lang w:eastAsia="sk-SK"/>
        </w:rPr>
      </w:pPr>
    </w:p>
    <w:p w:rsidR="000E1263" w:rsidRPr="00B27A9D" w:rsidDel="003A5B2B" w:rsidRDefault="000E1263">
      <w:pPr>
        <w:pStyle w:val="Zkladntext"/>
        <w:rPr>
          <w:del w:id="346" w:author="Beláková Daniela" w:date="2018-12-04T13:04:00Z"/>
          <w:sz w:val="20"/>
          <w:lang w:val="sk-SK"/>
        </w:rPr>
      </w:pPr>
    </w:p>
    <w:p w:rsidR="000E1263" w:rsidRPr="00B27A9D" w:rsidDel="003A5B2B" w:rsidRDefault="000E1263">
      <w:pPr>
        <w:pStyle w:val="Zkladntext"/>
        <w:rPr>
          <w:del w:id="347" w:author="Beláková Daniela" w:date="2018-12-04T13:04:00Z"/>
          <w:sz w:val="20"/>
          <w:lang w:val="sk-SK"/>
        </w:rPr>
      </w:pPr>
    </w:p>
    <w:p w:rsidR="000E1263" w:rsidRPr="00B27A9D" w:rsidDel="00E147B9" w:rsidRDefault="000E1263">
      <w:pPr>
        <w:pStyle w:val="Zkladntext"/>
        <w:rPr>
          <w:del w:id="348" w:author="Beláková Daniela" w:date="2018-12-04T12:59:00Z"/>
          <w:sz w:val="20"/>
          <w:lang w:val="sk-SK"/>
        </w:rPr>
      </w:pPr>
    </w:p>
    <w:p w:rsidR="00E147B9" w:rsidRPr="00B27A9D" w:rsidDel="003A5B2B" w:rsidRDefault="00E147B9">
      <w:pPr>
        <w:pStyle w:val="Zkladntext"/>
        <w:rPr>
          <w:del w:id="349" w:author="Beláková Daniela" w:date="2018-12-04T13:04:00Z"/>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Del="003626F9" w:rsidRDefault="000E1263">
      <w:pPr>
        <w:pStyle w:val="Zkladntext"/>
        <w:rPr>
          <w:del w:id="350" w:author="Beláková Daniela" w:date="2018-12-04T12:57:00Z"/>
          <w:sz w:val="20"/>
          <w:lang w:val="sk-SK"/>
        </w:rPr>
      </w:pPr>
    </w:p>
    <w:p w:rsidR="000E1263" w:rsidRPr="00B27A9D" w:rsidDel="003626F9" w:rsidRDefault="000E1263">
      <w:pPr>
        <w:pStyle w:val="Zkladntext"/>
        <w:rPr>
          <w:del w:id="351" w:author="Beláková Daniela" w:date="2018-12-04T12:57:00Z"/>
          <w:sz w:val="20"/>
          <w:lang w:val="sk-SK"/>
        </w:rPr>
      </w:pPr>
    </w:p>
    <w:p w:rsidR="000E1263" w:rsidRPr="00B27A9D" w:rsidDel="003626F9" w:rsidRDefault="000E1263">
      <w:pPr>
        <w:pStyle w:val="Zkladntext"/>
        <w:rPr>
          <w:del w:id="352" w:author="Beláková Daniela" w:date="2018-12-04T12:57:00Z"/>
          <w:sz w:val="20"/>
          <w:lang w:val="sk-SK"/>
        </w:rPr>
      </w:pPr>
    </w:p>
    <w:p w:rsidR="000E1263" w:rsidRPr="00B27A9D" w:rsidDel="003626F9" w:rsidRDefault="000E1263">
      <w:pPr>
        <w:pStyle w:val="Zkladntext"/>
        <w:rPr>
          <w:del w:id="353" w:author="Beláková Daniela" w:date="2018-12-04T12:57:00Z"/>
          <w:sz w:val="20"/>
          <w:lang w:val="sk-SK"/>
        </w:rPr>
      </w:pPr>
    </w:p>
    <w:p w:rsidR="000E1263" w:rsidRPr="00B27A9D" w:rsidDel="003626F9" w:rsidRDefault="000E1263">
      <w:pPr>
        <w:pStyle w:val="Zkladntext"/>
        <w:rPr>
          <w:del w:id="354" w:author="Beláková Daniela" w:date="2018-12-04T12:57:00Z"/>
          <w:sz w:val="20"/>
          <w:lang w:val="sk-SK"/>
        </w:rPr>
      </w:pPr>
    </w:p>
    <w:p w:rsidR="000E1263" w:rsidRPr="00B27A9D" w:rsidDel="003626F9" w:rsidRDefault="000E1263">
      <w:pPr>
        <w:pStyle w:val="Zkladntext"/>
        <w:rPr>
          <w:del w:id="355" w:author="Beláková Daniela" w:date="2018-12-04T12:57:00Z"/>
          <w:sz w:val="20"/>
          <w:lang w:val="sk-SK"/>
        </w:rPr>
      </w:pPr>
    </w:p>
    <w:p w:rsidR="000E1263" w:rsidRPr="00B27A9D" w:rsidDel="003626F9" w:rsidRDefault="000E1263">
      <w:pPr>
        <w:pStyle w:val="Zkladntext"/>
        <w:rPr>
          <w:del w:id="356" w:author="Beláková Daniela" w:date="2018-12-04T12:57:00Z"/>
          <w:sz w:val="20"/>
          <w:lang w:val="sk-SK"/>
        </w:rPr>
      </w:pPr>
    </w:p>
    <w:p w:rsidR="000E1263" w:rsidRPr="00B27A9D" w:rsidDel="003626F9" w:rsidRDefault="000E1263">
      <w:pPr>
        <w:pStyle w:val="Zkladntext"/>
        <w:rPr>
          <w:del w:id="357" w:author="Beláková Daniela" w:date="2018-12-04T12:57:00Z"/>
          <w:sz w:val="20"/>
          <w:lang w:val="sk-SK"/>
        </w:rPr>
      </w:pPr>
    </w:p>
    <w:p w:rsidR="000E1263" w:rsidRPr="00B27A9D" w:rsidDel="003626F9" w:rsidRDefault="000E1263">
      <w:pPr>
        <w:pStyle w:val="Zkladntext"/>
        <w:rPr>
          <w:del w:id="358" w:author="Beláková Daniela" w:date="2018-12-04T12:57:00Z"/>
          <w:sz w:val="20"/>
          <w:lang w:val="sk-SK"/>
        </w:rPr>
      </w:pPr>
    </w:p>
    <w:p w:rsidR="000E1263" w:rsidRPr="00B27A9D" w:rsidDel="003626F9" w:rsidRDefault="000E1263">
      <w:pPr>
        <w:pStyle w:val="Zkladntext"/>
        <w:rPr>
          <w:del w:id="359" w:author="Beláková Daniela" w:date="2018-12-04T12:57:00Z"/>
          <w:sz w:val="20"/>
          <w:lang w:val="sk-SK"/>
        </w:rPr>
      </w:pPr>
    </w:p>
    <w:p w:rsidR="000E1263" w:rsidRPr="00B27A9D" w:rsidDel="003626F9" w:rsidRDefault="000E1263">
      <w:pPr>
        <w:pStyle w:val="Zkladntext"/>
        <w:rPr>
          <w:del w:id="360" w:author="Beláková Daniela" w:date="2018-12-04T12:57:00Z"/>
          <w:sz w:val="20"/>
          <w:lang w:val="sk-SK"/>
        </w:rPr>
      </w:pPr>
    </w:p>
    <w:p w:rsidR="000E1263" w:rsidRPr="00B27A9D" w:rsidDel="003626F9" w:rsidRDefault="000E1263">
      <w:pPr>
        <w:pStyle w:val="Zkladntext"/>
        <w:rPr>
          <w:del w:id="361" w:author="Beláková Daniela" w:date="2018-12-04T12:57:00Z"/>
          <w:sz w:val="20"/>
          <w:lang w:val="sk-SK"/>
        </w:rPr>
      </w:pPr>
    </w:p>
    <w:p w:rsidR="000E1263" w:rsidRPr="00B27A9D" w:rsidDel="003626F9" w:rsidRDefault="000E1263">
      <w:pPr>
        <w:pStyle w:val="Zkladntext"/>
        <w:rPr>
          <w:del w:id="362" w:author="Beláková Daniela" w:date="2018-12-04T12:57:00Z"/>
          <w:sz w:val="20"/>
          <w:lang w:val="sk-SK"/>
        </w:rPr>
      </w:pPr>
    </w:p>
    <w:p w:rsidR="000E1263" w:rsidRPr="00B27A9D" w:rsidDel="003626F9" w:rsidRDefault="000E1263">
      <w:pPr>
        <w:pStyle w:val="Zkladntext"/>
        <w:rPr>
          <w:del w:id="363" w:author="Beláková Daniela" w:date="2018-12-04T12:57:00Z"/>
          <w:sz w:val="20"/>
          <w:lang w:val="sk-SK"/>
        </w:rPr>
      </w:pPr>
    </w:p>
    <w:p w:rsidR="000E1263" w:rsidRPr="00B27A9D" w:rsidDel="003626F9" w:rsidRDefault="000E1263">
      <w:pPr>
        <w:pStyle w:val="Zkladntext"/>
        <w:rPr>
          <w:del w:id="364" w:author="Beláková Daniela" w:date="2018-12-04T12:57:00Z"/>
          <w:sz w:val="20"/>
          <w:lang w:val="sk-SK"/>
        </w:rPr>
      </w:pPr>
    </w:p>
    <w:p w:rsidR="000E1263" w:rsidRPr="00B27A9D" w:rsidDel="003626F9" w:rsidRDefault="000E1263">
      <w:pPr>
        <w:pStyle w:val="Zkladntext"/>
        <w:rPr>
          <w:del w:id="365" w:author="Beláková Daniela" w:date="2018-12-04T12:57:00Z"/>
          <w:sz w:val="20"/>
          <w:lang w:val="sk-SK"/>
        </w:rPr>
      </w:pPr>
    </w:p>
    <w:p w:rsidR="000E1263" w:rsidRPr="00B27A9D" w:rsidDel="003626F9" w:rsidRDefault="000E1263">
      <w:pPr>
        <w:pStyle w:val="Zkladntext"/>
        <w:rPr>
          <w:del w:id="366" w:author="Beláková Daniela" w:date="2018-12-04T12:57:00Z"/>
          <w:sz w:val="14"/>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ins w:id="367" w:author="Beláková Daniela" w:date="2018-12-04T13:06:00Z">
        <w:r w:rsidR="003A5B2B">
          <w:rPr>
            <w:sz w:val="14"/>
            <w:lang w:val="sk-SK"/>
          </w:rPr>
          <w:t>2</w:t>
        </w:r>
      </w:ins>
      <w:del w:id="368" w:author="Beláková Daniela" w:date="2018-12-04T13:06:00Z">
        <w:r w:rsidRPr="00B27A9D" w:rsidDel="003A5B2B">
          <w:rPr>
            <w:sz w:val="14"/>
            <w:lang w:val="sk-SK"/>
          </w:rPr>
          <w:delText>1</w:delText>
        </w:r>
      </w:del>
    </w:p>
    <w:p w:rsidR="000E1263" w:rsidRDefault="000E1263">
      <w:pPr>
        <w:rPr>
          <w:ins w:id="369" w:author="Beláková Daniela" w:date="2018-12-04T12:59:00Z"/>
          <w:sz w:val="14"/>
          <w:lang w:val="sk-SK"/>
        </w:rPr>
      </w:pPr>
    </w:p>
    <w:p w:rsidR="00E147B9" w:rsidRDefault="00E147B9">
      <w:pPr>
        <w:rPr>
          <w:ins w:id="370" w:author="Beláková Daniela" w:date="2018-12-04T12:59:00Z"/>
          <w:sz w:val="14"/>
          <w:lang w:val="sk-SK"/>
        </w:rPr>
      </w:pPr>
    </w:p>
    <w:p w:rsidR="00E147B9" w:rsidRDefault="00E147B9">
      <w:pPr>
        <w:rPr>
          <w:ins w:id="371" w:author="Beláková Daniela" w:date="2018-12-04T12:59:00Z"/>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0E1263" w:rsidRPr="00B27A9D" w:rsidDel="00E147B9" w:rsidRDefault="000E1263">
      <w:pPr>
        <w:pStyle w:val="Zkladntext"/>
        <w:rPr>
          <w:del w:id="372" w:author="Beláková Daniela" w:date="2018-12-04T12:58:00Z"/>
          <w:b/>
          <w:sz w:val="20"/>
          <w:lang w:val="sk-SK"/>
        </w:rPr>
      </w:pPr>
    </w:p>
    <w:p w:rsidR="000E1263" w:rsidRPr="00B27A9D" w:rsidDel="00E147B9" w:rsidRDefault="000E1263">
      <w:pPr>
        <w:pStyle w:val="Zkladntext"/>
        <w:rPr>
          <w:del w:id="373" w:author="Beláková Daniela" w:date="2018-12-04T12:58:00Z"/>
          <w:b/>
          <w:sz w:val="20"/>
          <w:lang w:val="sk-SK"/>
        </w:rPr>
      </w:pPr>
    </w:p>
    <w:p w:rsidR="000E1263" w:rsidRPr="00B27A9D" w:rsidDel="00E147B9" w:rsidRDefault="000E1263">
      <w:pPr>
        <w:pStyle w:val="Zkladntext"/>
        <w:rPr>
          <w:del w:id="374" w:author="Beláková Daniela" w:date="2018-12-04T12:58:00Z"/>
          <w:b/>
          <w:sz w:val="20"/>
          <w:lang w:val="sk-SK"/>
        </w:rPr>
      </w:pPr>
    </w:p>
    <w:p w:rsidR="000E1263" w:rsidRPr="00B27A9D" w:rsidDel="00E147B9" w:rsidRDefault="000E1263">
      <w:pPr>
        <w:pStyle w:val="Zkladntext"/>
        <w:rPr>
          <w:del w:id="375" w:author="Beláková Daniela" w:date="2018-12-04T12:58:00Z"/>
          <w:b/>
          <w:sz w:val="20"/>
          <w:lang w:val="sk-SK"/>
        </w:rPr>
      </w:pPr>
    </w:p>
    <w:p w:rsidR="000E1263" w:rsidRPr="00B27A9D" w:rsidDel="00E147B9" w:rsidRDefault="000E1263">
      <w:pPr>
        <w:pStyle w:val="Zkladntext"/>
        <w:rPr>
          <w:del w:id="376" w:author="Beláková Daniela" w:date="2018-12-04T12:58:00Z"/>
          <w:b/>
          <w:sz w:val="20"/>
          <w:lang w:val="sk-SK"/>
        </w:rPr>
      </w:pPr>
    </w:p>
    <w:p w:rsidR="000E1263" w:rsidRPr="00B27A9D" w:rsidDel="00E147B9" w:rsidRDefault="000E1263">
      <w:pPr>
        <w:pStyle w:val="Zkladntext"/>
        <w:spacing w:before="3"/>
        <w:rPr>
          <w:del w:id="377" w:author="Beláková Daniela" w:date="2018-12-04T12:58:00Z"/>
          <w:b/>
          <w:sz w:val="26"/>
          <w:lang w:val="sk-SK"/>
        </w:rPr>
      </w:pPr>
    </w:p>
    <w:tbl>
      <w:tblPr>
        <w:tblStyle w:val="TableNormal"/>
        <w:tblW w:w="0" w:type="auto"/>
        <w:tblInd w:w="195" w:type="dxa"/>
        <w:tblLayout w:type="fixed"/>
        <w:tblLook w:val="01E0" w:firstRow="1" w:lastRow="1" w:firstColumn="1" w:lastColumn="1" w:noHBand="0" w:noVBand="0"/>
      </w:tblPr>
      <w:tblGrid>
        <w:gridCol w:w="1574"/>
        <w:gridCol w:w="4427"/>
        <w:gridCol w:w="2805"/>
        <w:gridCol w:w="1396"/>
      </w:tblGrid>
      <w:tr w:rsidR="000E1263" w:rsidRPr="00B27A9D" w:rsidDel="00E147B9">
        <w:trPr>
          <w:trHeight w:val="310"/>
          <w:del w:id="378" w:author="Beláková Daniela" w:date="2018-12-04T12:58:00Z"/>
        </w:trPr>
        <w:tc>
          <w:tcPr>
            <w:tcW w:w="1574" w:type="dxa"/>
            <w:vMerge w:val="restart"/>
            <w:tcBorders>
              <w:top w:val="single" w:sz="4" w:space="0" w:color="000000"/>
            </w:tcBorders>
            <w:shd w:val="clear" w:color="auto" w:fill="DCDCDE"/>
          </w:tcPr>
          <w:p w:rsidR="000E1263" w:rsidRPr="00B27A9D" w:rsidDel="00E147B9" w:rsidRDefault="00686247">
            <w:pPr>
              <w:pStyle w:val="TableParagraph"/>
              <w:spacing w:before="53"/>
              <w:ind w:left="204"/>
              <w:rPr>
                <w:del w:id="379" w:author="Beláková Daniela" w:date="2018-12-04T12:58:00Z"/>
                <w:b/>
                <w:sz w:val="14"/>
                <w:lang w:val="sk-SK"/>
              </w:rPr>
            </w:pPr>
            <w:del w:id="380" w:author="Beláková Daniela" w:date="2018-12-04T12:58:00Z">
              <w:r w:rsidRPr="00B27A9D" w:rsidDel="00E147B9">
                <w:rPr>
                  <w:b/>
                  <w:sz w:val="14"/>
                  <w:lang w:val="sk-SK"/>
                </w:rPr>
                <w:delText>Subjekt:</w:delText>
              </w:r>
            </w:del>
          </w:p>
        </w:tc>
        <w:tc>
          <w:tcPr>
            <w:tcW w:w="4427" w:type="dxa"/>
            <w:vMerge w:val="restart"/>
            <w:tcBorders>
              <w:top w:val="single" w:sz="4" w:space="0" w:color="000000"/>
              <w:right w:val="single" w:sz="4" w:space="0" w:color="A8A9AC"/>
            </w:tcBorders>
            <w:shd w:val="clear" w:color="auto" w:fill="DCDCDE"/>
          </w:tcPr>
          <w:p w:rsidR="000E1263" w:rsidRPr="00B27A9D" w:rsidDel="00E147B9" w:rsidRDefault="00686247">
            <w:pPr>
              <w:pStyle w:val="TableParagraph"/>
              <w:spacing w:before="55"/>
              <w:ind w:left="867"/>
              <w:rPr>
                <w:del w:id="381" w:author="Beláková Daniela" w:date="2018-12-04T12:58:00Z"/>
                <w:sz w:val="20"/>
                <w:lang w:val="sk-SK"/>
              </w:rPr>
            </w:pPr>
            <w:del w:id="382" w:author="Beláková Daniela" w:date="2018-12-04T12:58:00Z">
              <w:r w:rsidRPr="00B27A9D" w:rsidDel="00E147B9">
                <w:rPr>
                  <w:sz w:val="20"/>
                  <w:lang w:val="sk-SK"/>
                </w:rPr>
                <w:delText>(134)</w:delText>
              </w:r>
            </w:del>
          </w:p>
        </w:tc>
        <w:tc>
          <w:tcPr>
            <w:tcW w:w="2805" w:type="dxa"/>
            <w:tcBorders>
              <w:top w:val="single" w:sz="4" w:space="0" w:color="000000"/>
              <w:left w:val="single" w:sz="4" w:space="0" w:color="A8A9AC"/>
              <w:bottom w:val="single" w:sz="4" w:space="0" w:color="A8A9AC"/>
            </w:tcBorders>
            <w:shd w:val="clear" w:color="auto" w:fill="DCDCDE"/>
          </w:tcPr>
          <w:p w:rsidR="000E1263" w:rsidRPr="00B27A9D" w:rsidDel="00E147B9" w:rsidRDefault="00686247">
            <w:pPr>
              <w:pStyle w:val="TableParagraph"/>
              <w:spacing w:before="53"/>
              <w:ind w:left="199"/>
              <w:rPr>
                <w:del w:id="383" w:author="Beláková Daniela" w:date="2018-12-04T12:58:00Z"/>
                <w:b/>
                <w:sz w:val="14"/>
                <w:lang w:val="sk-SK"/>
              </w:rPr>
            </w:pPr>
            <w:del w:id="384" w:author="Beláková Daniela" w:date="2018-12-04T12:58:00Z">
              <w:r w:rsidRPr="00B27A9D" w:rsidDel="00E147B9">
                <w:rPr>
                  <w:b/>
                  <w:sz w:val="14"/>
                  <w:lang w:val="sk-SK"/>
                </w:rPr>
                <w:delText>Identifikátor (typ):</w:delText>
              </w:r>
            </w:del>
          </w:p>
        </w:tc>
        <w:tc>
          <w:tcPr>
            <w:tcW w:w="1396" w:type="dxa"/>
            <w:tcBorders>
              <w:top w:val="single" w:sz="4" w:space="0" w:color="000000"/>
              <w:bottom w:val="single" w:sz="4" w:space="0" w:color="A8A9AC"/>
            </w:tcBorders>
            <w:shd w:val="clear" w:color="auto" w:fill="DCDCDE"/>
          </w:tcPr>
          <w:p w:rsidR="000E1263" w:rsidRPr="00B27A9D" w:rsidDel="00E147B9" w:rsidRDefault="00686247">
            <w:pPr>
              <w:pStyle w:val="TableParagraph"/>
              <w:spacing w:before="55"/>
              <w:ind w:left="0" w:right="189"/>
              <w:jc w:val="right"/>
              <w:rPr>
                <w:del w:id="385" w:author="Beláková Daniela" w:date="2018-12-04T12:58:00Z"/>
                <w:sz w:val="20"/>
                <w:lang w:val="sk-SK"/>
              </w:rPr>
            </w:pPr>
            <w:del w:id="386" w:author="Beláková Daniela" w:date="2018-12-04T12:58:00Z">
              <w:r w:rsidRPr="00B27A9D" w:rsidDel="00E147B9">
                <w:rPr>
                  <w:sz w:val="20"/>
                  <w:lang w:val="sk-SK"/>
                </w:rPr>
                <w:delText>(135)</w:delText>
              </w:r>
            </w:del>
          </w:p>
        </w:tc>
      </w:tr>
      <w:tr w:rsidR="000E1263" w:rsidRPr="00B27A9D" w:rsidDel="00E147B9">
        <w:trPr>
          <w:trHeight w:val="315"/>
          <w:del w:id="387" w:author="Beláková Daniela" w:date="2018-12-04T12:58:00Z"/>
        </w:trPr>
        <w:tc>
          <w:tcPr>
            <w:tcW w:w="1574" w:type="dxa"/>
            <w:vMerge/>
            <w:tcBorders>
              <w:top w:val="nil"/>
            </w:tcBorders>
            <w:shd w:val="clear" w:color="auto" w:fill="DCDCDE"/>
          </w:tcPr>
          <w:p w:rsidR="000E1263" w:rsidRPr="00B27A9D" w:rsidDel="00E147B9" w:rsidRDefault="000E1263">
            <w:pPr>
              <w:rPr>
                <w:del w:id="388" w:author="Beláková Daniela" w:date="2018-12-04T12:58:00Z"/>
                <w:sz w:val="2"/>
                <w:szCs w:val="2"/>
                <w:lang w:val="sk-SK"/>
              </w:rPr>
            </w:pPr>
          </w:p>
        </w:tc>
        <w:tc>
          <w:tcPr>
            <w:tcW w:w="4427" w:type="dxa"/>
            <w:vMerge/>
            <w:tcBorders>
              <w:top w:val="nil"/>
              <w:right w:val="single" w:sz="4" w:space="0" w:color="A8A9AC"/>
            </w:tcBorders>
            <w:shd w:val="clear" w:color="auto" w:fill="DCDCDE"/>
          </w:tcPr>
          <w:p w:rsidR="000E1263" w:rsidRPr="00B27A9D" w:rsidDel="00E147B9" w:rsidRDefault="000E1263">
            <w:pPr>
              <w:rPr>
                <w:del w:id="389" w:author="Beláková Daniela" w:date="2018-12-04T12:58:00Z"/>
                <w:sz w:val="2"/>
                <w:szCs w:val="2"/>
                <w:lang w:val="sk-SK"/>
              </w:rPr>
            </w:pPr>
          </w:p>
        </w:tc>
        <w:tc>
          <w:tcPr>
            <w:tcW w:w="2805" w:type="dxa"/>
            <w:tcBorders>
              <w:top w:val="single" w:sz="4" w:space="0" w:color="A8A9AC"/>
              <w:left w:val="single" w:sz="4" w:space="0" w:color="A8A9AC"/>
            </w:tcBorders>
            <w:shd w:val="clear" w:color="auto" w:fill="DCDCDE"/>
          </w:tcPr>
          <w:p w:rsidR="000E1263" w:rsidRPr="00B27A9D" w:rsidDel="00E147B9" w:rsidRDefault="00686247">
            <w:pPr>
              <w:pStyle w:val="TableParagraph"/>
              <w:spacing w:before="55"/>
              <w:ind w:left="199"/>
              <w:rPr>
                <w:del w:id="390" w:author="Beláková Daniela" w:date="2018-12-04T12:58:00Z"/>
                <w:b/>
                <w:sz w:val="14"/>
                <w:lang w:val="sk-SK"/>
              </w:rPr>
            </w:pPr>
            <w:del w:id="391" w:author="Beláková Daniela" w:date="2018-12-04T12:58:00Z">
              <w:r w:rsidRPr="00B27A9D" w:rsidDel="00E147B9">
                <w:rPr>
                  <w:b/>
                  <w:sz w:val="14"/>
                  <w:lang w:val="sk-SK"/>
                </w:rPr>
                <w:delText>Výška oprávnených výdavkov:</w:delText>
              </w:r>
            </w:del>
          </w:p>
        </w:tc>
        <w:tc>
          <w:tcPr>
            <w:tcW w:w="1396" w:type="dxa"/>
            <w:tcBorders>
              <w:top w:val="single" w:sz="4" w:space="0" w:color="A8A9AC"/>
            </w:tcBorders>
            <w:shd w:val="clear" w:color="auto" w:fill="DCDCDE"/>
          </w:tcPr>
          <w:p w:rsidR="000E1263" w:rsidRPr="00B27A9D" w:rsidDel="00E147B9" w:rsidRDefault="00686247">
            <w:pPr>
              <w:pStyle w:val="TableParagraph"/>
              <w:spacing w:before="54"/>
              <w:ind w:left="0" w:right="189"/>
              <w:jc w:val="right"/>
              <w:rPr>
                <w:del w:id="392" w:author="Beláková Daniela" w:date="2018-12-04T12:58:00Z"/>
                <w:sz w:val="20"/>
                <w:lang w:val="sk-SK"/>
              </w:rPr>
            </w:pPr>
            <w:del w:id="393" w:author="Beláková Daniela" w:date="2018-12-04T12:58:00Z">
              <w:r w:rsidRPr="00B27A9D" w:rsidDel="00E147B9">
                <w:rPr>
                  <w:sz w:val="20"/>
                  <w:lang w:val="sk-SK"/>
                </w:rPr>
                <w:delText>(136)</w:delText>
              </w:r>
            </w:del>
          </w:p>
        </w:tc>
      </w:tr>
    </w:tbl>
    <w:p w:rsidR="000E1263" w:rsidRPr="00B27A9D" w:rsidDel="00E147B9" w:rsidRDefault="000E1263">
      <w:pPr>
        <w:pStyle w:val="Zkladntext"/>
        <w:spacing w:before="4"/>
        <w:rPr>
          <w:del w:id="394" w:author="Beláková Daniela" w:date="2018-12-04T12:58:00Z"/>
          <w:b/>
          <w:sz w:val="7"/>
          <w:lang w:val="sk-SK"/>
        </w:rPr>
      </w:pPr>
    </w:p>
    <w:p w:rsidR="000E1263" w:rsidRPr="00B27A9D" w:rsidDel="00E147B9" w:rsidRDefault="00686247">
      <w:pPr>
        <w:pStyle w:val="Nadpis3"/>
        <w:ind w:left="399"/>
        <w:rPr>
          <w:del w:id="395" w:author="Beláková Daniela" w:date="2018-12-04T12:58:00Z"/>
          <w:lang w:val="sk-SK"/>
        </w:rPr>
      </w:pPr>
      <w:del w:id="396" w:author="Beláková Daniela" w:date="2018-12-04T12:58:00Z">
        <w:r w:rsidRPr="00B27A9D" w:rsidDel="00E147B9">
          <w:rPr>
            <w:color w:val="7E7E82"/>
            <w:lang w:val="sk-SK"/>
          </w:rPr>
          <w:delText>Priame výdavky</w:delText>
        </w:r>
      </w:del>
    </w:p>
    <w:p w:rsidR="000E1263" w:rsidRPr="00B27A9D" w:rsidDel="00E147B9" w:rsidRDefault="000E1263">
      <w:pPr>
        <w:pStyle w:val="Zkladntext"/>
        <w:rPr>
          <w:del w:id="397" w:author="Beláková Daniela" w:date="2018-12-04T12:58:00Z"/>
          <w:b/>
          <w:lang w:val="sk-SK"/>
        </w:rPr>
      </w:pPr>
    </w:p>
    <w:p w:rsidR="000E1263" w:rsidRPr="00B27A9D" w:rsidDel="00E147B9" w:rsidRDefault="00AF7178">
      <w:pPr>
        <w:pStyle w:val="Zkladntext"/>
        <w:spacing w:line="20" w:lineRule="exact"/>
        <w:ind w:left="195"/>
        <w:rPr>
          <w:del w:id="398" w:author="Beláková Daniela" w:date="2018-12-04T12:58:00Z"/>
          <w:sz w:val="2"/>
          <w:lang w:val="sk-SK"/>
        </w:rPr>
      </w:pPr>
      <w:del w:id="399" w:author="Beláková Daniela" w:date="2018-12-04T12:58:00Z">
        <w:r>
          <w:rPr>
            <w:sz w:val="2"/>
            <w:lang w:val="sk-SK"/>
          </w:rPr>
        </w:r>
        <w:r>
          <w:rPr>
            <w:sz w:val="2"/>
            <w:lang w:val="sk-SK"/>
          </w:rPr>
          <w:pict>
            <v:group id="_x0000_s1140" style="width:510pt;height:.5pt;mso-position-horizontal-relative:char;mso-position-vertical-relative:line" coordsize="10200,10">
              <v:line id="_x0000_s1143" style="position:absolute" from="0,5" to="2160,5" strokecolor="#a8a9ac" strokeweight=".5pt"/>
              <v:line id="_x0000_s1142" style="position:absolute" from="0,5" to="10200,5" strokecolor="#a8a9ac" strokeweight=".5pt"/>
              <v:line id="_x0000_s1141" style="position:absolute" from="0,5" to="10200,5" strokecolor="#a8a9ac" strokeweight=".5pt"/>
              <w10:wrap type="none"/>
              <w10:anchorlock/>
            </v:group>
          </w:pict>
        </w:r>
      </w:del>
    </w:p>
    <w:p w:rsidR="000E1263" w:rsidRPr="00B27A9D" w:rsidDel="00E147B9" w:rsidRDefault="000E1263">
      <w:pPr>
        <w:spacing w:line="20" w:lineRule="exact"/>
        <w:rPr>
          <w:del w:id="400" w:author="Beláková Daniela" w:date="2018-12-04T12:58:00Z"/>
          <w:sz w:val="2"/>
          <w:lang w:val="sk-SK"/>
        </w:rPr>
        <w:sectPr w:rsidR="000E1263" w:rsidRPr="00B27A9D" w:rsidDel="00E147B9">
          <w:pgSz w:w="11910" w:h="16840"/>
          <w:pgMar w:top="920" w:right="740" w:bottom="280" w:left="640" w:header="708" w:footer="708" w:gutter="0"/>
          <w:cols w:space="708"/>
        </w:sectPr>
      </w:pPr>
    </w:p>
    <w:p w:rsidR="000E1263" w:rsidRPr="00B27A9D" w:rsidDel="00E147B9" w:rsidRDefault="00686247">
      <w:pPr>
        <w:spacing w:before="44"/>
        <w:ind w:left="399"/>
        <w:rPr>
          <w:del w:id="401" w:author="Beláková Daniela" w:date="2018-12-04T12:58:00Z"/>
          <w:b/>
          <w:sz w:val="14"/>
          <w:lang w:val="sk-SK"/>
        </w:rPr>
      </w:pPr>
      <w:del w:id="402" w:author="Beláková Daniela" w:date="2018-12-04T12:58:00Z">
        <w:r w:rsidRPr="00B27A9D" w:rsidDel="00E147B9">
          <w:rPr>
            <w:b/>
            <w:sz w:val="14"/>
            <w:lang w:val="sk-SK"/>
          </w:rPr>
          <w:delText>Konkrétny cieľ:</w:delText>
        </w:r>
      </w:del>
    </w:p>
    <w:p w:rsidR="000E1263" w:rsidRPr="00B27A9D" w:rsidDel="00E147B9" w:rsidRDefault="00686247">
      <w:pPr>
        <w:pStyle w:val="Nadpis4"/>
        <w:spacing w:before="46"/>
        <w:ind w:left="399"/>
        <w:rPr>
          <w:del w:id="403" w:author="Beláková Daniela" w:date="2018-12-04T12:58:00Z"/>
          <w:lang w:val="sk-SK"/>
        </w:rPr>
      </w:pPr>
      <w:del w:id="404" w:author="Beláková Daniela" w:date="2018-12-04T12:58:00Z">
        <w:r w:rsidRPr="00B27A9D" w:rsidDel="00E147B9">
          <w:rPr>
            <w:lang w:val="sk-SK"/>
          </w:rPr>
          <w:br w:type="column"/>
        </w:r>
        <w:r w:rsidRPr="00B27A9D" w:rsidDel="00E147B9">
          <w:rPr>
            <w:lang w:val="sk-SK"/>
          </w:rPr>
          <w:delText>(137)</w:delText>
        </w:r>
      </w:del>
    </w:p>
    <w:p w:rsidR="000E1263" w:rsidRPr="00B27A9D" w:rsidDel="00E147B9" w:rsidRDefault="000E1263">
      <w:pPr>
        <w:rPr>
          <w:del w:id="405" w:author="Beláková Daniela" w:date="2018-12-04T12:58:00Z"/>
          <w:lang w:val="sk-SK"/>
        </w:rPr>
        <w:sectPr w:rsidR="000E1263" w:rsidRPr="00B27A9D" w:rsidDel="00E147B9">
          <w:type w:val="continuous"/>
          <w:pgSz w:w="11910" w:h="16840"/>
          <w:pgMar w:top="820" w:right="740" w:bottom="280" w:left="640" w:header="708" w:footer="708" w:gutter="0"/>
          <w:cols w:num="2" w:space="708" w:equalWidth="0">
            <w:col w:w="1402" w:space="835"/>
            <w:col w:w="8293"/>
          </w:cols>
        </w:sectPr>
      </w:pPr>
    </w:p>
    <w:p w:rsidR="000E1263" w:rsidRPr="00B27A9D" w:rsidDel="00E147B9" w:rsidRDefault="00AF7178">
      <w:pPr>
        <w:tabs>
          <w:tab w:val="left" w:pos="2636"/>
        </w:tabs>
        <w:spacing w:before="87"/>
        <w:ind w:left="399"/>
        <w:rPr>
          <w:del w:id="406" w:author="Beláková Daniela" w:date="2018-12-04T12:58:00Z"/>
          <w:sz w:val="20"/>
          <w:lang w:val="sk-SK"/>
        </w:rPr>
      </w:pPr>
      <w:del w:id="407" w:author="Beláková Daniela" w:date="2018-12-04T12:58:00Z">
        <w:r>
          <w:rPr>
            <w:lang w:val="sk-SK"/>
          </w:rPr>
          <w:pict>
            <v:line id="_x0000_s1139" style="position:absolute;left:0;text-align:left;z-index:251633664;mso-position-horizontal-relative:page" from="150pt,1.45pt" to="552pt,1.45pt" strokecolor="#a8a9ac" strokeweight=".5pt">
              <v:stroke dashstyle="1 1"/>
              <w10:wrap anchorx="page"/>
            </v:line>
          </w:pict>
        </w:r>
        <w:r w:rsidR="00686247" w:rsidRPr="00B27A9D" w:rsidDel="00E147B9">
          <w:rPr>
            <w:b/>
            <w:sz w:val="14"/>
            <w:lang w:val="sk-SK"/>
          </w:rPr>
          <w:delText>Typ</w:delText>
        </w:r>
        <w:r w:rsidR="00686247" w:rsidRPr="00B27A9D" w:rsidDel="00E147B9">
          <w:rPr>
            <w:b/>
            <w:spacing w:val="-2"/>
            <w:sz w:val="14"/>
            <w:lang w:val="sk-SK"/>
          </w:rPr>
          <w:delText xml:space="preserve"> </w:delText>
        </w:r>
        <w:r w:rsidR="00686247" w:rsidRPr="00B27A9D" w:rsidDel="00E147B9">
          <w:rPr>
            <w:b/>
            <w:sz w:val="14"/>
            <w:lang w:val="sk-SK"/>
          </w:rPr>
          <w:delText>aktivity:</w:delText>
        </w:r>
        <w:r w:rsidR="00686247" w:rsidRPr="00B27A9D" w:rsidDel="00E147B9">
          <w:rPr>
            <w:b/>
            <w:sz w:val="14"/>
            <w:lang w:val="sk-SK"/>
          </w:rPr>
          <w:tab/>
        </w:r>
        <w:r w:rsidR="00686247" w:rsidRPr="00B27A9D" w:rsidDel="00E147B9">
          <w:rPr>
            <w:position w:val="-5"/>
            <w:sz w:val="20"/>
            <w:lang w:val="sk-SK"/>
          </w:rPr>
          <w:delText>(138)</w:delText>
        </w:r>
      </w:del>
    </w:p>
    <w:p w:rsidR="000E1263" w:rsidRPr="00B27A9D" w:rsidDel="00E147B9" w:rsidRDefault="000E1263">
      <w:pPr>
        <w:pStyle w:val="Zkladntext"/>
        <w:spacing w:before="2"/>
        <w:rPr>
          <w:del w:id="408" w:author="Beláková Daniela" w:date="2018-12-04T12:58:00Z"/>
          <w:sz w:val="30"/>
          <w:lang w:val="sk-SK"/>
        </w:rPr>
      </w:pPr>
    </w:p>
    <w:p w:rsidR="000E1263" w:rsidRPr="00B27A9D" w:rsidDel="00E147B9" w:rsidRDefault="00AF7178">
      <w:pPr>
        <w:tabs>
          <w:tab w:val="left" w:pos="3073"/>
        </w:tabs>
        <w:ind w:left="399"/>
        <w:rPr>
          <w:del w:id="409" w:author="Beláková Daniela" w:date="2018-12-04T12:58:00Z"/>
          <w:sz w:val="20"/>
          <w:lang w:val="sk-SK"/>
        </w:rPr>
      </w:pPr>
      <w:del w:id="410" w:author="Beláková Daniela" w:date="2018-12-04T12:58:00Z">
        <w:r>
          <w:rPr>
            <w:lang w:val="sk-SK"/>
          </w:rPr>
          <w:pict>
            <v:line id="_x0000_s1138" style="position:absolute;left:0;text-align:left;z-index:251634688;mso-position-horizontal-relative:page" from="172pt,-2.95pt" to="552pt,-2.95pt" strokecolor="#a8a9ac" strokeweight=".5pt">
              <v:stroke dashstyle="1 1"/>
              <w10:wrap anchorx="page"/>
            </v:line>
          </w:pict>
        </w:r>
        <w:r w:rsidR="00686247" w:rsidRPr="00B27A9D" w:rsidDel="00E147B9">
          <w:rPr>
            <w:b/>
            <w:sz w:val="14"/>
            <w:lang w:val="sk-SK"/>
          </w:rPr>
          <w:delText>Hlavné</w:delText>
        </w:r>
        <w:r w:rsidR="00686247" w:rsidRPr="00B27A9D" w:rsidDel="00E147B9">
          <w:rPr>
            <w:b/>
            <w:spacing w:val="-2"/>
            <w:sz w:val="14"/>
            <w:lang w:val="sk-SK"/>
          </w:rPr>
          <w:delText xml:space="preserve"> </w:delText>
        </w:r>
        <w:r w:rsidR="00686247" w:rsidRPr="00B27A9D" w:rsidDel="00E147B9">
          <w:rPr>
            <w:b/>
            <w:sz w:val="14"/>
            <w:lang w:val="sk-SK"/>
          </w:rPr>
          <w:delText>aktivity</w:delText>
        </w:r>
        <w:r w:rsidR="00686247" w:rsidRPr="00B27A9D" w:rsidDel="00E147B9">
          <w:rPr>
            <w:b/>
            <w:spacing w:val="-3"/>
            <w:sz w:val="14"/>
            <w:lang w:val="sk-SK"/>
          </w:rPr>
          <w:delText xml:space="preserve"> </w:delText>
        </w:r>
        <w:r w:rsidR="00686247" w:rsidRPr="00B27A9D" w:rsidDel="00E147B9">
          <w:rPr>
            <w:b/>
            <w:sz w:val="14"/>
            <w:lang w:val="sk-SK"/>
          </w:rPr>
          <w:delText>projektu:</w:delText>
        </w:r>
        <w:r w:rsidR="00686247" w:rsidRPr="00B27A9D" w:rsidDel="00E147B9">
          <w:rPr>
            <w:b/>
            <w:sz w:val="14"/>
            <w:lang w:val="sk-SK"/>
          </w:rPr>
          <w:tab/>
        </w:r>
        <w:r w:rsidR="00686247" w:rsidRPr="00B27A9D" w:rsidDel="00E147B9">
          <w:rPr>
            <w:position w:val="-5"/>
            <w:sz w:val="20"/>
            <w:lang w:val="sk-SK"/>
          </w:rPr>
          <w:delText>(139)</w:delText>
        </w:r>
      </w:del>
    </w:p>
    <w:p w:rsidR="000E1263" w:rsidRPr="00B27A9D" w:rsidDel="00E147B9" w:rsidRDefault="00686247">
      <w:pPr>
        <w:pStyle w:val="Zkladntext"/>
        <w:rPr>
          <w:del w:id="411" w:author="Beláková Daniela" w:date="2018-12-04T12:58:00Z"/>
          <w:sz w:val="14"/>
          <w:lang w:val="sk-SK"/>
        </w:rPr>
      </w:pPr>
      <w:del w:id="412" w:author="Beláková Daniela" w:date="2018-12-04T12:58:00Z">
        <w:r w:rsidRPr="00B27A9D" w:rsidDel="00E147B9">
          <w:rPr>
            <w:lang w:val="sk-SK"/>
          </w:rPr>
          <w:br w:type="column"/>
        </w:r>
      </w:del>
    </w:p>
    <w:p w:rsidR="000E1263" w:rsidRPr="00B27A9D" w:rsidDel="00E147B9" w:rsidRDefault="000E1263">
      <w:pPr>
        <w:pStyle w:val="Zkladntext"/>
        <w:spacing w:before="4"/>
        <w:rPr>
          <w:del w:id="413" w:author="Beláková Daniela" w:date="2018-12-04T12:58:00Z"/>
          <w:lang w:val="sk-SK"/>
        </w:rPr>
      </w:pPr>
    </w:p>
    <w:p w:rsidR="000E1263" w:rsidRPr="00B27A9D" w:rsidDel="00E147B9" w:rsidRDefault="00686247">
      <w:pPr>
        <w:ind w:left="399"/>
        <w:rPr>
          <w:del w:id="414" w:author="Beláková Daniela" w:date="2018-12-04T12:58:00Z"/>
          <w:b/>
          <w:sz w:val="14"/>
          <w:lang w:val="sk-SK"/>
        </w:rPr>
      </w:pPr>
      <w:del w:id="415" w:author="Beláková Daniela" w:date="2018-12-04T12:58:00Z">
        <w:r w:rsidRPr="00B27A9D" w:rsidDel="00E147B9">
          <w:rPr>
            <w:b/>
            <w:sz w:val="14"/>
            <w:lang w:val="sk-SK"/>
          </w:rPr>
          <w:delText>Oprávnený výdavok</w:delText>
        </w:r>
      </w:del>
    </w:p>
    <w:p w:rsidR="000E1263" w:rsidRPr="00B27A9D" w:rsidDel="00E147B9" w:rsidRDefault="000E1263">
      <w:pPr>
        <w:rPr>
          <w:del w:id="416" w:author="Beláková Daniela" w:date="2018-12-04T12:58:00Z"/>
          <w:sz w:val="14"/>
          <w:lang w:val="sk-SK"/>
        </w:rPr>
        <w:sectPr w:rsidR="000E1263" w:rsidRPr="00B27A9D" w:rsidDel="00E147B9">
          <w:type w:val="continuous"/>
          <w:pgSz w:w="11910" w:h="16840"/>
          <w:pgMar w:top="820" w:right="740" w:bottom="280" w:left="640" w:header="708" w:footer="708" w:gutter="0"/>
          <w:cols w:num="2" w:space="708" w:equalWidth="0">
            <w:col w:w="3549" w:space="5035"/>
            <w:col w:w="1946"/>
          </w:cols>
        </w:sectPr>
      </w:pPr>
    </w:p>
    <w:p w:rsidR="000E1263" w:rsidRPr="00B27A9D" w:rsidDel="00E147B9" w:rsidRDefault="00686247">
      <w:pPr>
        <w:spacing w:before="86"/>
        <w:ind w:left="399"/>
        <w:rPr>
          <w:del w:id="417" w:author="Beláková Daniela" w:date="2018-12-04T12:58:00Z"/>
          <w:b/>
          <w:sz w:val="14"/>
          <w:lang w:val="sk-SK"/>
        </w:rPr>
      </w:pPr>
      <w:del w:id="418" w:author="Beláková Daniela" w:date="2018-12-04T12:58:00Z">
        <w:r w:rsidRPr="00B27A9D" w:rsidDel="00E147B9">
          <w:rPr>
            <w:b/>
            <w:sz w:val="14"/>
            <w:lang w:val="sk-SK"/>
          </w:rPr>
          <w:delText>Skupina výdavku:</w:delText>
        </w:r>
      </w:del>
    </w:p>
    <w:p w:rsidR="000E1263" w:rsidRPr="00B27A9D" w:rsidDel="00E147B9" w:rsidRDefault="000E1263">
      <w:pPr>
        <w:pStyle w:val="Zkladntext"/>
        <w:rPr>
          <w:del w:id="419" w:author="Beláková Daniela" w:date="2018-12-04T12:58:00Z"/>
          <w:b/>
          <w:sz w:val="14"/>
          <w:lang w:val="sk-SK"/>
        </w:rPr>
      </w:pPr>
    </w:p>
    <w:p w:rsidR="000E1263" w:rsidRPr="00B27A9D" w:rsidDel="00E147B9" w:rsidRDefault="000E1263">
      <w:pPr>
        <w:pStyle w:val="Zkladntext"/>
        <w:spacing w:before="8"/>
        <w:rPr>
          <w:del w:id="420" w:author="Beláková Daniela" w:date="2018-12-04T12:58:00Z"/>
          <w:b/>
          <w:sz w:val="13"/>
          <w:lang w:val="sk-SK"/>
        </w:rPr>
      </w:pPr>
    </w:p>
    <w:p w:rsidR="000E1263" w:rsidRPr="00B27A9D" w:rsidDel="00E147B9" w:rsidRDefault="00AF7178">
      <w:pPr>
        <w:tabs>
          <w:tab w:val="left" w:pos="3073"/>
        </w:tabs>
        <w:ind w:left="399"/>
        <w:rPr>
          <w:del w:id="421" w:author="Beláková Daniela" w:date="2018-12-04T12:58:00Z"/>
          <w:sz w:val="14"/>
          <w:lang w:val="sk-SK"/>
        </w:rPr>
      </w:pPr>
      <w:del w:id="422" w:author="Beláková Daniela" w:date="2018-12-04T12:58:00Z">
        <w:r>
          <w:rPr>
            <w:lang w:val="sk-SK"/>
          </w:rPr>
          <w:pict>
            <v:line id="_x0000_s1137" style="position:absolute;left:0;text-align:left;z-index:251635712;mso-position-horizontal-relative:page" from="172pt,-2.95pt" to="552pt,-2.95pt" strokecolor="#a8a9ac" strokeweight=".5pt">
              <v:stroke dashstyle="1 1"/>
              <w10:wrap anchorx="page"/>
            </v:line>
          </w:pict>
        </w:r>
        <w:r w:rsidR="00686247" w:rsidRPr="00B27A9D" w:rsidDel="00E147B9">
          <w:rPr>
            <w:b/>
            <w:sz w:val="14"/>
            <w:lang w:val="sk-SK"/>
          </w:rPr>
          <w:delText>Hlavné</w:delText>
        </w:r>
        <w:r w:rsidR="00686247" w:rsidRPr="00B27A9D" w:rsidDel="00E147B9">
          <w:rPr>
            <w:b/>
            <w:spacing w:val="-3"/>
            <w:sz w:val="14"/>
            <w:lang w:val="sk-SK"/>
          </w:rPr>
          <w:delText xml:space="preserve"> </w:delText>
        </w:r>
        <w:r w:rsidR="00686247" w:rsidRPr="00B27A9D" w:rsidDel="00E147B9">
          <w:rPr>
            <w:b/>
            <w:sz w:val="14"/>
            <w:lang w:val="sk-SK"/>
          </w:rPr>
          <w:delText>aktivity</w:delText>
        </w:r>
        <w:r w:rsidR="00686247" w:rsidRPr="00B27A9D" w:rsidDel="00E147B9">
          <w:rPr>
            <w:b/>
            <w:spacing w:val="-3"/>
            <w:sz w:val="14"/>
            <w:lang w:val="sk-SK"/>
          </w:rPr>
          <w:delText xml:space="preserve"> </w:delText>
        </w:r>
        <w:r w:rsidR="00686247" w:rsidRPr="00B27A9D" w:rsidDel="00E147B9">
          <w:rPr>
            <w:b/>
            <w:sz w:val="14"/>
            <w:lang w:val="sk-SK"/>
          </w:rPr>
          <w:delText>projektu:</w:delText>
        </w:r>
        <w:r w:rsidR="00686247" w:rsidRPr="00B27A9D" w:rsidDel="00E147B9">
          <w:rPr>
            <w:b/>
            <w:sz w:val="14"/>
            <w:lang w:val="sk-SK"/>
          </w:rPr>
          <w:tab/>
        </w:r>
        <w:r w:rsidR="00686247" w:rsidRPr="00B27A9D" w:rsidDel="00E147B9">
          <w:rPr>
            <w:sz w:val="14"/>
            <w:lang w:val="sk-SK"/>
          </w:rPr>
          <w:delText>-</w:delText>
        </w:r>
      </w:del>
    </w:p>
    <w:p w:rsidR="000E1263" w:rsidRPr="00B27A9D" w:rsidDel="00E147B9" w:rsidRDefault="00686247">
      <w:pPr>
        <w:pStyle w:val="Nadpis4"/>
        <w:spacing w:before="0" w:line="228" w:lineRule="exact"/>
        <w:ind w:left="276"/>
        <w:rPr>
          <w:del w:id="423" w:author="Beláková Daniela" w:date="2018-12-04T12:58:00Z"/>
          <w:lang w:val="sk-SK"/>
        </w:rPr>
      </w:pPr>
      <w:del w:id="424" w:author="Beláková Daniela" w:date="2018-12-04T12:58:00Z">
        <w:r w:rsidRPr="00B27A9D" w:rsidDel="00E147B9">
          <w:rPr>
            <w:lang w:val="sk-SK"/>
          </w:rPr>
          <w:br w:type="column"/>
        </w:r>
        <w:r w:rsidRPr="00B27A9D" w:rsidDel="00E147B9">
          <w:rPr>
            <w:lang w:val="sk-SK"/>
          </w:rPr>
          <w:delText>(140)</w:delText>
        </w:r>
      </w:del>
    </w:p>
    <w:p w:rsidR="000E1263" w:rsidRPr="00B27A9D" w:rsidDel="00E147B9" w:rsidRDefault="00686247">
      <w:pPr>
        <w:spacing w:line="229" w:lineRule="exact"/>
        <w:ind w:left="240"/>
        <w:rPr>
          <w:del w:id="425" w:author="Beláková Daniela" w:date="2018-12-04T12:58:00Z"/>
          <w:sz w:val="20"/>
          <w:lang w:val="sk-SK"/>
        </w:rPr>
      </w:pPr>
      <w:del w:id="426" w:author="Beláková Daniela" w:date="2018-12-04T12:58:00Z">
        <w:r w:rsidRPr="00B27A9D" w:rsidDel="00E147B9">
          <w:rPr>
            <w:sz w:val="14"/>
            <w:lang w:val="sk-SK"/>
          </w:rPr>
          <w:delText xml:space="preserve">Poznámka: </w:delText>
        </w:r>
        <w:r w:rsidRPr="00B27A9D" w:rsidDel="00E147B9">
          <w:rPr>
            <w:sz w:val="20"/>
            <w:lang w:val="sk-SK"/>
          </w:rPr>
          <w:delText>(141)</w:delText>
        </w:r>
      </w:del>
    </w:p>
    <w:p w:rsidR="000E1263" w:rsidRPr="00B27A9D" w:rsidDel="00E147B9" w:rsidRDefault="00686247">
      <w:pPr>
        <w:pStyle w:val="Nadpis4"/>
        <w:spacing w:before="88"/>
        <w:ind w:left="399"/>
        <w:rPr>
          <w:del w:id="427" w:author="Beláková Daniela" w:date="2018-12-04T12:58:00Z"/>
          <w:lang w:val="sk-SK"/>
        </w:rPr>
      </w:pPr>
      <w:del w:id="428" w:author="Beláková Daniela" w:date="2018-12-04T12:58:00Z">
        <w:r w:rsidRPr="00B27A9D" w:rsidDel="00E147B9">
          <w:rPr>
            <w:lang w:val="sk-SK"/>
          </w:rPr>
          <w:br w:type="column"/>
        </w:r>
        <w:r w:rsidRPr="00B27A9D" w:rsidDel="00E147B9">
          <w:rPr>
            <w:lang w:val="sk-SK"/>
          </w:rPr>
          <w:delText>(142)</w:delText>
        </w:r>
      </w:del>
    </w:p>
    <w:p w:rsidR="000E1263" w:rsidRPr="00B27A9D" w:rsidDel="00E147B9" w:rsidRDefault="000E1263">
      <w:pPr>
        <w:rPr>
          <w:del w:id="429" w:author="Beláková Daniela" w:date="2018-12-04T12:58:00Z"/>
          <w:lang w:val="sk-SK"/>
        </w:rPr>
        <w:sectPr w:rsidR="000E1263" w:rsidRPr="00B27A9D" w:rsidDel="00E147B9">
          <w:type w:val="continuous"/>
          <w:pgSz w:w="11910" w:h="16840"/>
          <w:pgMar w:top="820" w:right="740" w:bottom="280" w:left="640" w:header="708" w:footer="708" w:gutter="0"/>
          <w:cols w:num="3" w:space="708" w:equalWidth="0">
            <w:col w:w="3121" w:space="40"/>
            <w:col w:w="1409" w:space="4797"/>
            <w:col w:w="1163"/>
          </w:cols>
        </w:sectPr>
      </w:pPr>
    </w:p>
    <w:p w:rsidR="000E1263" w:rsidRPr="00B27A9D" w:rsidDel="00E147B9" w:rsidRDefault="000E1263">
      <w:pPr>
        <w:pStyle w:val="Zkladntext"/>
        <w:rPr>
          <w:del w:id="430" w:author="Beláková Daniela" w:date="2018-12-04T12:58:00Z"/>
          <w:sz w:val="14"/>
          <w:lang w:val="sk-SK"/>
        </w:rPr>
      </w:pPr>
    </w:p>
    <w:p w:rsidR="000E1263" w:rsidRPr="00B27A9D" w:rsidDel="00E147B9" w:rsidRDefault="00686247">
      <w:pPr>
        <w:ind w:left="399"/>
        <w:rPr>
          <w:del w:id="431" w:author="Beláková Daniela" w:date="2018-12-04T12:58:00Z"/>
          <w:b/>
          <w:sz w:val="14"/>
          <w:lang w:val="sk-SK"/>
        </w:rPr>
      </w:pPr>
      <w:del w:id="432" w:author="Beláková Daniela" w:date="2018-12-04T12:58:00Z">
        <w:r w:rsidRPr="00B27A9D" w:rsidDel="00E147B9">
          <w:rPr>
            <w:b/>
            <w:sz w:val="14"/>
            <w:lang w:val="sk-SK"/>
          </w:rPr>
          <w:delText>Skupina výdavku:</w:delText>
        </w:r>
      </w:del>
    </w:p>
    <w:p w:rsidR="000E1263" w:rsidRPr="00B27A9D" w:rsidDel="00E147B9" w:rsidRDefault="00AF7178">
      <w:pPr>
        <w:spacing w:before="2"/>
        <w:ind w:left="3400"/>
        <w:rPr>
          <w:del w:id="433" w:author="Beláková Daniela" w:date="2018-12-04T12:58:00Z"/>
          <w:sz w:val="14"/>
          <w:lang w:val="sk-SK"/>
        </w:rPr>
      </w:pPr>
      <w:del w:id="434" w:author="Beláková Daniela" w:date="2018-12-04T12:58:00Z">
        <w:r>
          <w:rPr>
            <w:lang w:val="sk-SK"/>
          </w:rPr>
          <w:pict>
            <v:line id="_x0000_s1136" style="position:absolute;left:0;text-align:left;z-index:251598848;mso-wrap-distance-left:0;mso-wrap-distance-right:0;mso-position-horizontal-relative:page" from="42pt,12.9pt" to="552pt,12.9pt" strokecolor="#a8a9ac" strokeweight=".5pt">
              <w10:wrap type="topAndBottom" anchorx="page"/>
            </v:line>
          </w:pict>
        </w:r>
        <w:r w:rsidR="00686247" w:rsidRPr="00B27A9D" w:rsidDel="00E147B9">
          <w:rPr>
            <w:sz w:val="14"/>
            <w:lang w:val="sk-SK"/>
          </w:rPr>
          <w:delText>Poznámka:</w:delText>
        </w:r>
      </w:del>
    </w:p>
    <w:p w:rsidR="000E1263" w:rsidRPr="00B27A9D" w:rsidDel="00E147B9" w:rsidRDefault="00686247">
      <w:pPr>
        <w:pStyle w:val="Nadpis3"/>
        <w:spacing w:before="148"/>
        <w:ind w:left="399"/>
        <w:rPr>
          <w:del w:id="435" w:author="Beláková Daniela" w:date="2018-12-04T12:58:00Z"/>
          <w:lang w:val="sk-SK"/>
        </w:rPr>
      </w:pPr>
      <w:del w:id="436" w:author="Beláková Daniela" w:date="2018-12-04T12:58:00Z">
        <w:r w:rsidRPr="00B27A9D" w:rsidDel="00E147B9">
          <w:rPr>
            <w:color w:val="7E7E82"/>
            <w:lang w:val="sk-SK"/>
          </w:rPr>
          <w:delText>Nepriame výdavky</w:delText>
        </w:r>
      </w:del>
    </w:p>
    <w:p w:rsidR="000E1263" w:rsidRPr="00B27A9D" w:rsidDel="00E147B9" w:rsidRDefault="000E1263">
      <w:pPr>
        <w:pStyle w:val="Zkladntext"/>
        <w:spacing w:before="10"/>
        <w:rPr>
          <w:del w:id="437" w:author="Beláková Daniela" w:date="2018-12-04T12:58:00Z"/>
          <w:b/>
          <w:sz w:val="15"/>
          <w:lang w:val="sk-SK"/>
        </w:rPr>
      </w:pPr>
    </w:p>
    <w:p w:rsidR="000E1263" w:rsidRPr="00B27A9D" w:rsidDel="00E147B9" w:rsidRDefault="00AF7178">
      <w:pPr>
        <w:pStyle w:val="Zkladntext"/>
        <w:spacing w:line="20" w:lineRule="exact"/>
        <w:ind w:left="195"/>
        <w:rPr>
          <w:del w:id="438" w:author="Beláková Daniela" w:date="2018-12-04T12:58:00Z"/>
          <w:sz w:val="2"/>
          <w:lang w:val="sk-SK"/>
        </w:rPr>
      </w:pPr>
      <w:del w:id="439" w:author="Beláková Daniela" w:date="2018-12-04T12:58:00Z">
        <w:r>
          <w:rPr>
            <w:sz w:val="2"/>
            <w:lang w:val="sk-SK"/>
          </w:rPr>
        </w:r>
        <w:r>
          <w:rPr>
            <w:sz w:val="2"/>
            <w:lang w:val="sk-SK"/>
          </w:rPr>
          <w:pict>
            <v:group id="_x0000_s1133" style="width:510pt;height:.5pt;mso-position-horizontal-relative:char;mso-position-vertical-relative:line" coordsize="10200,10">
              <v:line id="_x0000_s1135" style="position:absolute" from="0,5" to="10200,5" strokecolor="#a8a9ac" strokeweight=".5pt"/>
              <v:line id="_x0000_s1134" style="position:absolute" from="0,5" to="10200,5" strokecolor="#a8a9ac" strokeweight=".5pt"/>
              <w10:wrap type="none"/>
              <w10:anchorlock/>
            </v:group>
          </w:pict>
        </w:r>
      </w:del>
    </w:p>
    <w:p w:rsidR="000E1263" w:rsidRPr="00B27A9D" w:rsidDel="00E147B9" w:rsidRDefault="000E1263">
      <w:pPr>
        <w:spacing w:line="20" w:lineRule="exact"/>
        <w:rPr>
          <w:del w:id="440" w:author="Beláková Daniela" w:date="2018-12-04T12:58:00Z"/>
          <w:sz w:val="2"/>
          <w:lang w:val="sk-SK"/>
        </w:rPr>
        <w:sectPr w:rsidR="000E1263" w:rsidRPr="00B27A9D" w:rsidDel="00E147B9">
          <w:type w:val="continuous"/>
          <w:pgSz w:w="11910" w:h="16840"/>
          <w:pgMar w:top="820" w:right="740" w:bottom="280" w:left="640" w:header="708" w:footer="708" w:gutter="0"/>
          <w:cols w:space="708"/>
        </w:sectPr>
      </w:pPr>
    </w:p>
    <w:p w:rsidR="000E1263" w:rsidRPr="00B27A9D" w:rsidDel="00E147B9" w:rsidRDefault="00686247">
      <w:pPr>
        <w:tabs>
          <w:tab w:val="left" w:pos="2636"/>
        </w:tabs>
        <w:spacing w:before="45"/>
        <w:ind w:left="399"/>
        <w:rPr>
          <w:del w:id="441" w:author="Beláková Daniela" w:date="2018-12-04T12:58:00Z"/>
          <w:sz w:val="20"/>
          <w:lang w:val="sk-SK"/>
        </w:rPr>
      </w:pPr>
      <w:del w:id="442" w:author="Beláková Daniela" w:date="2018-12-04T12:58:00Z">
        <w:r w:rsidRPr="00B27A9D" w:rsidDel="00E147B9">
          <w:rPr>
            <w:b/>
            <w:sz w:val="14"/>
            <w:lang w:val="sk-SK"/>
          </w:rPr>
          <w:delText>Konkrétny</w:delText>
        </w:r>
        <w:r w:rsidRPr="00B27A9D" w:rsidDel="00E147B9">
          <w:rPr>
            <w:b/>
            <w:spacing w:val="-2"/>
            <w:sz w:val="14"/>
            <w:lang w:val="sk-SK"/>
          </w:rPr>
          <w:delText xml:space="preserve"> </w:delText>
        </w:r>
        <w:r w:rsidRPr="00B27A9D" w:rsidDel="00E147B9">
          <w:rPr>
            <w:b/>
            <w:sz w:val="14"/>
            <w:lang w:val="sk-SK"/>
          </w:rPr>
          <w:delText>cieľ:</w:delText>
        </w:r>
        <w:r w:rsidRPr="00B27A9D" w:rsidDel="00E147B9">
          <w:rPr>
            <w:b/>
            <w:sz w:val="14"/>
            <w:lang w:val="sk-SK"/>
          </w:rPr>
          <w:tab/>
        </w:r>
        <w:r w:rsidRPr="00B27A9D" w:rsidDel="00E147B9">
          <w:rPr>
            <w:position w:val="-5"/>
            <w:sz w:val="20"/>
            <w:lang w:val="sk-SK"/>
          </w:rPr>
          <w:delText>(143)</w:delText>
        </w:r>
      </w:del>
    </w:p>
    <w:p w:rsidR="000E1263" w:rsidRPr="00B27A9D" w:rsidDel="00E147B9" w:rsidRDefault="00686247">
      <w:pPr>
        <w:pStyle w:val="Zkladntext"/>
        <w:rPr>
          <w:del w:id="443" w:author="Beláková Daniela" w:date="2018-12-04T12:58:00Z"/>
          <w:sz w:val="14"/>
          <w:lang w:val="sk-SK"/>
        </w:rPr>
      </w:pPr>
      <w:del w:id="444" w:author="Beláková Daniela" w:date="2018-12-04T12:58:00Z">
        <w:r w:rsidRPr="00B27A9D" w:rsidDel="00E147B9">
          <w:rPr>
            <w:lang w:val="sk-SK"/>
          </w:rPr>
          <w:br w:type="column"/>
        </w:r>
      </w:del>
    </w:p>
    <w:p w:rsidR="000E1263" w:rsidRPr="00B27A9D" w:rsidDel="00E147B9" w:rsidRDefault="000E1263">
      <w:pPr>
        <w:pStyle w:val="Zkladntext"/>
        <w:spacing w:before="5"/>
        <w:rPr>
          <w:del w:id="445" w:author="Beláková Daniela" w:date="2018-12-04T12:58:00Z"/>
          <w:sz w:val="12"/>
          <w:lang w:val="sk-SK"/>
        </w:rPr>
      </w:pPr>
    </w:p>
    <w:p w:rsidR="000E1263" w:rsidRPr="00B27A9D" w:rsidDel="00E147B9" w:rsidRDefault="00686247">
      <w:pPr>
        <w:spacing w:before="1"/>
        <w:ind w:left="399"/>
        <w:rPr>
          <w:del w:id="446" w:author="Beláková Daniela" w:date="2018-12-04T12:58:00Z"/>
          <w:b/>
          <w:sz w:val="14"/>
          <w:lang w:val="sk-SK"/>
        </w:rPr>
      </w:pPr>
      <w:del w:id="447" w:author="Beláková Daniela" w:date="2018-12-04T12:58:00Z">
        <w:r w:rsidRPr="00B27A9D" w:rsidDel="00E147B9">
          <w:rPr>
            <w:b/>
            <w:sz w:val="14"/>
            <w:lang w:val="sk-SK"/>
          </w:rPr>
          <w:delText>Oprávnený výdavok</w:delText>
        </w:r>
      </w:del>
    </w:p>
    <w:p w:rsidR="000E1263" w:rsidRPr="00B27A9D" w:rsidDel="00E147B9" w:rsidRDefault="000E1263">
      <w:pPr>
        <w:rPr>
          <w:del w:id="448" w:author="Beláková Daniela" w:date="2018-12-04T12:58:00Z"/>
          <w:sz w:val="14"/>
          <w:lang w:val="sk-SK"/>
        </w:rPr>
        <w:sectPr w:rsidR="000E1263" w:rsidRPr="00B27A9D" w:rsidDel="00E147B9">
          <w:type w:val="continuous"/>
          <w:pgSz w:w="11910" w:h="16840"/>
          <w:pgMar w:top="820" w:right="740" w:bottom="280" w:left="640" w:header="708" w:footer="708" w:gutter="0"/>
          <w:cols w:num="2" w:space="708" w:equalWidth="0">
            <w:col w:w="3110" w:space="5474"/>
            <w:col w:w="1946"/>
          </w:cols>
        </w:sectPr>
      </w:pPr>
    </w:p>
    <w:p w:rsidR="000E1263" w:rsidRPr="00B27A9D" w:rsidDel="00E147B9" w:rsidRDefault="000E1263">
      <w:pPr>
        <w:pStyle w:val="Zkladntext"/>
        <w:spacing w:before="2"/>
        <w:rPr>
          <w:del w:id="449" w:author="Beláková Daniela" w:date="2018-12-04T12:58:00Z"/>
          <w:b/>
          <w:sz w:val="8"/>
          <w:lang w:val="sk-SK"/>
        </w:rPr>
      </w:pPr>
    </w:p>
    <w:p w:rsidR="000E1263" w:rsidRPr="00B27A9D" w:rsidDel="00E147B9" w:rsidRDefault="00AF7178">
      <w:pPr>
        <w:pStyle w:val="Zkladntext"/>
        <w:spacing w:line="20" w:lineRule="exact"/>
        <w:ind w:left="2795"/>
        <w:rPr>
          <w:del w:id="450" w:author="Beláková Daniela" w:date="2018-12-04T12:58:00Z"/>
          <w:sz w:val="2"/>
          <w:lang w:val="sk-SK"/>
        </w:rPr>
      </w:pPr>
      <w:del w:id="451" w:author="Beláková Daniela" w:date="2018-12-04T12:58:00Z">
        <w:r>
          <w:rPr>
            <w:sz w:val="2"/>
            <w:lang w:val="sk-SK"/>
          </w:rPr>
        </w:r>
        <w:r>
          <w:rPr>
            <w:sz w:val="2"/>
            <w:lang w:val="sk-SK"/>
          </w:rPr>
          <w:pict>
            <v:group id="_x0000_s1131" style="width:380pt;height:.5pt;mso-position-horizontal-relative:char;mso-position-vertical-relative:line" coordsize="7600,10">
              <v:line id="_x0000_s1132" style="position:absolute" from="0,5" to="7600,5" strokecolor="#a8a9ac" strokeweight=".5pt">
                <v:stroke dashstyle="1 1"/>
              </v:line>
              <w10:wrap type="none"/>
              <w10:anchorlock/>
            </v:group>
          </w:pict>
        </w:r>
      </w:del>
    </w:p>
    <w:p w:rsidR="000E1263" w:rsidRPr="00B27A9D" w:rsidDel="00E147B9" w:rsidRDefault="00686247">
      <w:pPr>
        <w:tabs>
          <w:tab w:val="left" w:pos="3073"/>
          <w:tab w:val="left" w:pos="9765"/>
        </w:tabs>
        <w:spacing w:before="44"/>
        <w:ind w:left="399"/>
        <w:rPr>
          <w:del w:id="452" w:author="Beláková Daniela" w:date="2018-12-04T12:58:00Z"/>
          <w:sz w:val="20"/>
          <w:lang w:val="sk-SK"/>
        </w:rPr>
      </w:pPr>
      <w:del w:id="453" w:author="Beláková Daniela" w:date="2018-12-04T12:58:00Z">
        <w:r w:rsidRPr="00B27A9D" w:rsidDel="00E147B9">
          <w:rPr>
            <w:b/>
            <w:sz w:val="14"/>
            <w:lang w:val="sk-SK"/>
          </w:rPr>
          <w:delText>Podporné</w:delText>
        </w:r>
        <w:r w:rsidRPr="00B27A9D" w:rsidDel="00E147B9">
          <w:rPr>
            <w:b/>
            <w:spacing w:val="-2"/>
            <w:sz w:val="14"/>
            <w:lang w:val="sk-SK"/>
          </w:rPr>
          <w:delText xml:space="preserve"> </w:delText>
        </w:r>
        <w:r w:rsidRPr="00B27A9D" w:rsidDel="00E147B9">
          <w:rPr>
            <w:b/>
            <w:sz w:val="14"/>
            <w:lang w:val="sk-SK"/>
          </w:rPr>
          <w:delText>aktivity:</w:delText>
        </w:r>
        <w:r w:rsidRPr="00B27A9D" w:rsidDel="00E147B9">
          <w:rPr>
            <w:b/>
            <w:sz w:val="14"/>
            <w:lang w:val="sk-SK"/>
          </w:rPr>
          <w:tab/>
        </w:r>
        <w:r w:rsidRPr="00B27A9D" w:rsidDel="00E147B9">
          <w:rPr>
            <w:position w:val="-5"/>
            <w:sz w:val="20"/>
            <w:lang w:val="sk-SK"/>
          </w:rPr>
          <w:delText>(144)</w:delText>
        </w:r>
        <w:r w:rsidRPr="00B27A9D" w:rsidDel="00E147B9">
          <w:rPr>
            <w:position w:val="-5"/>
            <w:sz w:val="20"/>
            <w:lang w:val="sk-SK"/>
          </w:rPr>
          <w:tab/>
          <w:delText>(147)</w:delText>
        </w:r>
      </w:del>
    </w:p>
    <w:p w:rsidR="000E1263" w:rsidRPr="00B27A9D" w:rsidDel="00E147B9" w:rsidRDefault="000E1263">
      <w:pPr>
        <w:rPr>
          <w:del w:id="454" w:author="Beláková Daniela" w:date="2018-12-04T12:58:00Z"/>
          <w:sz w:val="20"/>
          <w:lang w:val="sk-SK"/>
        </w:rPr>
        <w:sectPr w:rsidR="000E1263" w:rsidRPr="00B27A9D" w:rsidDel="00E147B9">
          <w:type w:val="continuous"/>
          <w:pgSz w:w="11910" w:h="16840"/>
          <w:pgMar w:top="820" w:right="740" w:bottom="280" w:left="640" w:header="708" w:footer="708" w:gutter="0"/>
          <w:cols w:space="708"/>
        </w:sectPr>
      </w:pPr>
    </w:p>
    <w:p w:rsidR="000E1263" w:rsidRPr="00B27A9D" w:rsidDel="00E147B9" w:rsidRDefault="00686247">
      <w:pPr>
        <w:spacing w:before="87"/>
        <w:ind w:left="399"/>
        <w:rPr>
          <w:del w:id="455" w:author="Beláková Daniela" w:date="2018-12-04T12:58:00Z"/>
          <w:b/>
          <w:sz w:val="14"/>
          <w:lang w:val="sk-SK"/>
        </w:rPr>
      </w:pPr>
      <w:del w:id="456" w:author="Beláková Daniela" w:date="2018-12-04T12:58:00Z">
        <w:r w:rsidRPr="00B27A9D" w:rsidDel="00E147B9">
          <w:rPr>
            <w:b/>
            <w:sz w:val="14"/>
            <w:lang w:val="sk-SK"/>
          </w:rPr>
          <w:delText>Skupina výdavku:</w:delText>
        </w:r>
      </w:del>
    </w:p>
    <w:p w:rsidR="000E1263" w:rsidRPr="00B27A9D" w:rsidDel="00E147B9" w:rsidRDefault="000E1263">
      <w:pPr>
        <w:pStyle w:val="Zkladntext"/>
        <w:rPr>
          <w:del w:id="457" w:author="Beláková Daniela" w:date="2018-12-04T12:58:00Z"/>
          <w:b/>
          <w:sz w:val="14"/>
          <w:lang w:val="sk-SK"/>
        </w:rPr>
      </w:pPr>
    </w:p>
    <w:p w:rsidR="000E1263" w:rsidRPr="00B27A9D" w:rsidDel="00E147B9" w:rsidRDefault="000E1263">
      <w:pPr>
        <w:pStyle w:val="Zkladntext"/>
        <w:spacing w:before="9"/>
        <w:rPr>
          <w:del w:id="458" w:author="Beláková Daniela" w:date="2018-12-04T12:58:00Z"/>
          <w:b/>
          <w:sz w:val="13"/>
          <w:lang w:val="sk-SK"/>
        </w:rPr>
      </w:pPr>
    </w:p>
    <w:p w:rsidR="000E1263" w:rsidRPr="00B27A9D" w:rsidDel="00E147B9" w:rsidRDefault="00AF7178">
      <w:pPr>
        <w:tabs>
          <w:tab w:val="left" w:pos="3073"/>
        </w:tabs>
        <w:ind w:left="399"/>
        <w:rPr>
          <w:del w:id="459" w:author="Beláková Daniela" w:date="2018-12-04T12:58:00Z"/>
          <w:sz w:val="14"/>
          <w:lang w:val="sk-SK"/>
        </w:rPr>
      </w:pPr>
      <w:del w:id="460" w:author="Beláková Daniela" w:date="2018-12-04T12:58:00Z">
        <w:r>
          <w:rPr>
            <w:lang w:val="sk-SK"/>
          </w:rPr>
          <w:pict>
            <v:line id="_x0000_s1130" style="position:absolute;left:0;text-align:left;z-index:251636736;mso-position-horizontal-relative:page" from="172pt,-3.05pt" to="552pt,-3.05pt" strokecolor="#a8a9ac" strokeweight=".5pt">
              <v:stroke dashstyle="1 1"/>
              <w10:wrap anchorx="page"/>
            </v:line>
          </w:pict>
        </w:r>
        <w:r w:rsidR="00686247" w:rsidRPr="00B27A9D" w:rsidDel="00E147B9">
          <w:rPr>
            <w:b/>
            <w:sz w:val="14"/>
            <w:lang w:val="sk-SK"/>
          </w:rPr>
          <w:delText>Podporné</w:delText>
        </w:r>
        <w:r w:rsidR="00686247" w:rsidRPr="00B27A9D" w:rsidDel="00E147B9">
          <w:rPr>
            <w:b/>
            <w:spacing w:val="-3"/>
            <w:sz w:val="14"/>
            <w:lang w:val="sk-SK"/>
          </w:rPr>
          <w:delText xml:space="preserve"> </w:delText>
        </w:r>
        <w:r w:rsidR="00686247" w:rsidRPr="00B27A9D" w:rsidDel="00E147B9">
          <w:rPr>
            <w:b/>
            <w:sz w:val="14"/>
            <w:lang w:val="sk-SK"/>
          </w:rPr>
          <w:delText>aktivity:</w:delText>
        </w:r>
        <w:r w:rsidR="00686247" w:rsidRPr="00B27A9D" w:rsidDel="00E147B9">
          <w:rPr>
            <w:b/>
            <w:sz w:val="14"/>
            <w:lang w:val="sk-SK"/>
          </w:rPr>
          <w:tab/>
        </w:r>
        <w:r w:rsidR="00686247" w:rsidRPr="00B27A9D" w:rsidDel="00E147B9">
          <w:rPr>
            <w:sz w:val="14"/>
            <w:lang w:val="sk-SK"/>
          </w:rPr>
          <w:delText>-</w:delText>
        </w:r>
      </w:del>
    </w:p>
    <w:p w:rsidR="000E1263" w:rsidRPr="00B27A9D" w:rsidDel="00E147B9" w:rsidRDefault="00686247">
      <w:pPr>
        <w:pStyle w:val="Nadpis4"/>
        <w:spacing w:before="12"/>
        <w:ind w:left="276"/>
        <w:rPr>
          <w:del w:id="461" w:author="Beláková Daniela" w:date="2018-12-04T12:58:00Z"/>
          <w:lang w:val="sk-SK"/>
        </w:rPr>
      </w:pPr>
      <w:del w:id="462" w:author="Beláková Daniela" w:date="2018-12-04T12:58:00Z">
        <w:r w:rsidRPr="00B27A9D" w:rsidDel="00E147B9">
          <w:rPr>
            <w:lang w:val="sk-SK"/>
          </w:rPr>
          <w:br w:type="column"/>
        </w:r>
        <w:r w:rsidRPr="00B27A9D" w:rsidDel="00E147B9">
          <w:rPr>
            <w:lang w:val="sk-SK"/>
          </w:rPr>
          <w:delText>(145)</w:delText>
        </w:r>
      </w:del>
    </w:p>
    <w:p w:rsidR="000E1263" w:rsidRPr="00B27A9D" w:rsidDel="00E147B9" w:rsidRDefault="00686247">
      <w:pPr>
        <w:spacing w:before="1"/>
        <w:ind w:left="240"/>
        <w:rPr>
          <w:del w:id="463" w:author="Beláková Daniela" w:date="2018-12-04T12:58:00Z"/>
          <w:sz w:val="20"/>
          <w:lang w:val="sk-SK"/>
        </w:rPr>
      </w:pPr>
      <w:del w:id="464" w:author="Beláková Daniela" w:date="2018-12-04T12:58:00Z">
        <w:r w:rsidRPr="00B27A9D" w:rsidDel="00E147B9">
          <w:rPr>
            <w:sz w:val="14"/>
            <w:lang w:val="sk-SK"/>
          </w:rPr>
          <w:delText xml:space="preserve">Poznámka: </w:delText>
        </w:r>
        <w:r w:rsidRPr="00B27A9D" w:rsidDel="00E147B9">
          <w:rPr>
            <w:sz w:val="20"/>
            <w:lang w:val="sk-SK"/>
          </w:rPr>
          <w:delText>(146)</w:delText>
        </w:r>
      </w:del>
    </w:p>
    <w:p w:rsidR="000E1263" w:rsidRPr="00B27A9D" w:rsidDel="00E147B9" w:rsidRDefault="000E1263">
      <w:pPr>
        <w:rPr>
          <w:del w:id="465" w:author="Beláková Daniela" w:date="2018-12-04T12:58:00Z"/>
          <w:sz w:val="20"/>
          <w:lang w:val="sk-SK"/>
        </w:rPr>
        <w:sectPr w:rsidR="000E1263" w:rsidRPr="00B27A9D" w:rsidDel="00E147B9">
          <w:type w:val="continuous"/>
          <w:pgSz w:w="11910" w:h="16840"/>
          <w:pgMar w:top="820" w:right="740" w:bottom="280" w:left="640" w:header="708" w:footer="708" w:gutter="0"/>
          <w:cols w:num="2" w:space="708" w:equalWidth="0">
            <w:col w:w="3121" w:space="40"/>
            <w:col w:w="7369"/>
          </w:cols>
        </w:sectPr>
      </w:pPr>
    </w:p>
    <w:p w:rsidR="000E1263" w:rsidRPr="00B27A9D" w:rsidDel="00E147B9" w:rsidRDefault="000E1263">
      <w:pPr>
        <w:pStyle w:val="Zkladntext"/>
        <w:spacing w:before="9"/>
        <w:rPr>
          <w:del w:id="466" w:author="Beláková Daniela" w:date="2018-12-04T12:58:00Z"/>
          <w:sz w:val="13"/>
          <w:lang w:val="sk-SK"/>
        </w:rPr>
      </w:pPr>
    </w:p>
    <w:p w:rsidR="000E1263" w:rsidRPr="00B27A9D" w:rsidDel="00E147B9" w:rsidRDefault="00686247">
      <w:pPr>
        <w:ind w:left="399"/>
        <w:rPr>
          <w:del w:id="467" w:author="Beláková Daniela" w:date="2018-12-04T12:58:00Z"/>
          <w:b/>
          <w:sz w:val="14"/>
          <w:lang w:val="sk-SK"/>
        </w:rPr>
      </w:pPr>
      <w:del w:id="468" w:author="Beláková Daniela" w:date="2018-12-04T12:58:00Z">
        <w:r w:rsidRPr="00B27A9D" w:rsidDel="00E147B9">
          <w:rPr>
            <w:b/>
            <w:sz w:val="14"/>
            <w:lang w:val="sk-SK"/>
          </w:rPr>
          <w:delText>Skupina výdavku:</w:delText>
        </w:r>
      </w:del>
    </w:p>
    <w:p w:rsidR="000E1263" w:rsidRPr="00B27A9D" w:rsidDel="00E147B9" w:rsidRDefault="00AF7178">
      <w:pPr>
        <w:spacing w:before="2"/>
        <w:ind w:left="3400"/>
        <w:rPr>
          <w:del w:id="469" w:author="Beláková Daniela" w:date="2018-12-04T12:58:00Z"/>
          <w:sz w:val="14"/>
          <w:lang w:val="sk-SK"/>
        </w:rPr>
      </w:pPr>
      <w:del w:id="470" w:author="Beláková Daniela" w:date="2018-12-04T12:58:00Z">
        <w:r>
          <w:rPr>
            <w:lang w:val="sk-SK"/>
          </w:rPr>
          <w:pict>
            <v:line id="_x0000_s1129" style="position:absolute;left:0;text-align:left;z-index:251599872;mso-wrap-distance-left:0;mso-wrap-distance-right:0;mso-position-horizontal-relative:page" from="42pt,12.95pt" to="552pt,12.95pt" strokecolor="#a8a9ac" strokeweight=".5pt">
              <w10:wrap type="topAndBottom" anchorx="page"/>
            </v:line>
          </w:pict>
        </w:r>
        <w:r w:rsidR="00686247" w:rsidRPr="00B27A9D" w:rsidDel="00E147B9">
          <w:rPr>
            <w:sz w:val="14"/>
            <w:lang w:val="sk-SK"/>
          </w:rPr>
          <w:delText>Poznámka:</w:delText>
        </w:r>
      </w:del>
    </w:p>
    <w:p w:rsidR="00E147B9" w:rsidRPr="00016110" w:rsidRDefault="00E147B9" w:rsidP="00E147B9">
      <w:pPr>
        <w:spacing w:line="265" w:lineRule="auto"/>
        <w:ind w:left="10" w:hanging="10"/>
        <w:rPr>
          <w:ins w:id="471"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472" w:author="Beláková Daniela" w:date="2018-12-04T12:58:00Z"/>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Change w:id="473" w:author="Beláková Daniela" w:date="2018-12-04T12:59:00Z">
          <w:tblPr>
            <w:tblStyle w:val="TableGrid"/>
            <w:tblW w:w="10200" w:type="dxa"/>
            <w:tblInd w:w="-559" w:type="dxa"/>
            <w:tblCellMar>
              <w:top w:w="60" w:type="dxa"/>
              <w:right w:w="177" w:type="dxa"/>
            </w:tblCellMar>
            <w:tblLook w:val="04A0" w:firstRow="1" w:lastRow="0" w:firstColumn="1" w:lastColumn="0" w:noHBand="0" w:noVBand="1"/>
          </w:tblPr>
        </w:tblPrChange>
      </w:tblPr>
      <w:tblGrid>
        <w:gridCol w:w="2400"/>
        <w:gridCol w:w="3600"/>
        <w:gridCol w:w="2276"/>
        <w:gridCol w:w="1924"/>
        <w:tblGridChange w:id="474">
          <w:tblGrid>
            <w:gridCol w:w="2400"/>
            <w:gridCol w:w="3600"/>
            <w:gridCol w:w="2276"/>
            <w:gridCol w:w="1924"/>
          </w:tblGrid>
        </w:tblGridChange>
      </w:tblGrid>
      <w:tr w:rsidR="00E147B9" w:rsidRPr="00016110" w:rsidTr="00E147B9">
        <w:trPr>
          <w:trHeight w:val="480"/>
          <w:ins w:id="475" w:author="Beláková Daniela" w:date="2018-12-04T12:58:00Z"/>
          <w:trPrChange w:id="476" w:author="Beláková Daniela" w:date="2018-12-04T12:59:00Z">
            <w:trPr>
              <w:trHeight w:val="480"/>
            </w:trPr>
          </w:trPrChange>
        </w:trPr>
        <w:tc>
          <w:tcPr>
            <w:tcW w:w="2400" w:type="dxa"/>
            <w:vMerge w:val="restart"/>
            <w:tcBorders>
              <w:top w:val="single" w:sz="4" w:space="0" w:color="000000"/>
              <w:left w:val="nil"/>
              <w:bottom w:val="nil"/>
              <w:right w:val="nil"/>
            </w:tcBorders>
            <w:shd w:val="clear" w:color="auto" w:fill="A0A0A0"/>
            <w:tcPrChange w:id="477" w:author="Beláková Daniela" w:date="2018-12-04T12:59:00Z">
              <w:tcPr>
                <w:tcW w:w="2400" w:type="dxa"/>
                <w:vMerge w:val="restart"/>
                <w:tcBorders>
                  <w:top w:val="single" w:sz="4" w:space="0" w:color="000000"/>
                  <w:left w:val="nil"/>
                  <w:bottom w:val="nil"/>
                  <w:right w:val="nil"/>
                </w:tcBorders>
                <w:shd w:val="clear" w:color="auto" w:fill="A0A0A0"/>
              </w:tcPr>
            </w:tcPrChange>
          </w:tcPr>
          <w:p w:rsidR="00E147B9" w:rsidRPr="00E147B9" w:rsidRDefault="00E147B9" w:rsidP="00686247">
            <w:pPr>
              <w:widowControl w:val="0"/>
              <w:autoSpaceDE w:val="0"/>
              <w:autoSpaceDN w:val="0"/>
              <w:adjustRightInd w:val="0"/>
              <w:rPr>
                <w:ins w:id="478" w:author="Beláková Daniela" w:date="2018-12-04T12:58:00Z"/>
                <w:rFonts w:ascii="Roboto" w:hAnsi="Roboto" w:cs="Roboto"/>
                <w:color w:val="000000"/>
                <w:sz w:val="20"/>
                <w:szCs w:val="20"/>
              </w:rPr>
            </w:pPr>
            <w:ins w:id="479" w:author="Beláková Daniela" w:date="2018-12-04T12:58:00Z">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ins>
          </w:p>
          <w:p w:rsidR="00E147B9" w:rsidRPr="00E147B9" w:rsidRDefault="00E147B9" w:rsidP="00686247">
            <w:pPr>
              <w:spacing w:line="259" w:lineRule="auto"/>
              <w:ind w:left="200"/>
              <w:rPr>
                <w:ins w:id="480" w:author="Beláková Daniela" w:date="2018-12-04T12:58:00Z"/>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Change w:id="481" w:author="Beláková Daniela" w:date="2018-12-04T12:59:00Z">
              <w:tcPr>
                <w:tcW w:w="3600" w:type="dxa"/>
                <w:vMerge w:val="restart"/>
                <w:tcBorders>
                  <w:top w:val="single" w:sz="4" w:space="0" w:color="000000"/>
                  <w:left w:val="nil"/>
                  <w:bottom w:val="nil"/>
                  <w:right w:val="single" w:sz="4" w:space="0" w:color="000000"/>
                </w:tcBorders>
                <w:shd w:val="clear" w:color="auto" w:fill="A0A0A0"/>
              </w:tcPr>
            </w:tcPrChange>
          </w:tcPr>
          <w:p w:rsidR="00E147B9" w:rsidRPr="00E147B9" w:rsidRDefault="00E147B9" w:rsidP="00686247">
            <w:pPr>
              <w:spacing w:line="259" w:lineRule="auto"/>
              <w:rPr>
                <w:ins w:id="482" w:author="Beláková Daniela" w:date="2018-12-04T12:58:00Z"/>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Change w:id="483" w:author="Beláková Daniela" w:date="2018-12-04T12:59:00Z">
              <w:tcPr>
                <w:tcW w:w="2276" w:type="dxa"/>
                <w:tcBorders>
                  <w:top w:val="single" w:sz="4" w:space="0" w:color="000000"/>
                  <w:left w:val="single" w:sz="4" w:space="0" w:color="000000"/>
                  <w:bottom w:val="single" w:sz="4" w:space="0" w:color="000000"/>
                  <w:right w:val="nil"/>
                </w:tcBorders>
                <w:shd w:val="clear" w:color="auto" w:fill="A0A0A0"/>
              </w:tcPr>
            </w:tcPrChange>
          </w:tcPr>
          <w:p w:rsidR="00E147B9" w:rsidRPr="00E147B9" w:rsidRDefault="00E147B9" w:rsidP="00686247">
            <w:pPr>
              <w:widowControl w:val="0"/>
              <w:autoSpaceDE w:val="0"/>
              <w:autoSpaceDN w:val="0"/>
              <w:adjustRightInd w:val="0"/>
              <w:rPr>
                <w:ins w:id="484" w:author="Beláková Daniela" w:date="2018-12-04T12:58:00Z"/>
                <w:rFonts w:ascii="Roboto" w:hAnsi="Roboto"/>
                <w:szCs w:val="24"/>
              </w:rPr>
            </w:pPr>
            <w:ins w:id="485" w:author="Beláková Daniela" w:date="2018-12-04T13:00:00Z">
              <w:r w:rsidRPr="00AF7178">
                <w:rPr>
                  <w:rFonts w:ascii="Calibri" w:eastAsia="Calibri" w:hAnsi="Calibri" w:cs="Calibri"/>
                  <w:b/>
                  <w:color w:val="000000"/>
                  <w:sz w:val="14"/>
                </w:rPr>
                <w:t xml:space="preserve">      </w:t>
              </w:r>
            </w:ins>
            <w:ins w:id="486" w:author="Beláková Daniela" w:date="2018-12-04T12:58:00Z">
              <w:r w:rsidRPr="00AF7178">
                <w:rPr>
                  <w:rFonts w:ascii="Calibri" w:eastAsia="Calibri" w:hAnsi="Calibri" w:cs="Calibri"/>
                  <w:b/>
                  <w:color w:val="000000"/>
                  <w:sz w:val="14"/>
                </w:rPr>
                <w:t>Identifikátor: (</w:t>
              </w:r>
              <w:r w:rsidRPr="00AF7178">
                <w:rPr>
                  <w:rFonts w:ascii="Roboto" w:hAnsi="Roboto" w:cs="Roboto"/>
                  <w:color w:val="000000"/>
                  <w:sz w:val="20"/>
                  <w:szCs w:val="20"/>
                </w:rPr>
                <w:t>135)</w:t>
              </w:r>
            </w:ins>
          </w:p>
          <w:p w:rsidR="00E147B9" w:rsidRPr="00E147B9" w:rsidRDefault="00E147B9" w:rsidP="00686247">
            <w:pPr>
              <w:spacing w:line="259" w:lineRule="auto"/>
              <w:ind w:left="200"/>
              <w:rPr>
                <w:ins w:id="487" w:author="Beláková Daniela" w:date="2018-12-04T12:58:00Z"/>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Change w:id="488" w:author="Beláková Daniela" w:date="2018-12-04T12:59:00Z">
              <w:tcPr>
                <w:tcW w:w="1924" w:type="dxa"/>
                <w:tcBorders>
                  <w:top w:val="single" w:sz="4" w:space="0" w:color="000000"/>
                  <w:left w:val="nil"/>
                  <w:bottom w:val="single" w:sz="4" w:space="0" w:color="000000"/>
                  <w:right w:val="nil"/>
                </w:tcBorders>
                <w:shd w:val="clear" w:color="auto" w:fill="A0A0A0"/>
              </w:tcPr>
            </w:tcPrChange>
          </w:tcPr>
          <w:p w:rsidR="00E147B9" w:rsidRPr="00016110" w:rsidRDefault="00E147B9" w:rsidP="00686247">
            <w:pPr>
              <w:spacing w:line="259" w:lineRule="auto"/>
              <w:ind w:right="24"/>
              <w:jc w:val="right"/>
              <w:rPr>
                <w:ins w:id="489" w:author="Beláková Daniela" w:date="2018-12-04T12:58:00Z"/>
                <w:rFonts w:ascii="Calibri" w:eastAsia="Calibri" w:hAnsi="Calibri" w:cs="Calibri"/>
                <w:color w:val="C91310"/>
                <w:sz w:val="14"/>
              </w:rPr>
            </w:pPr>
          </w:p>
        </w:tc>
      </w:tr>
      <w:tr w:rsidR="00E147B9" w:rsidRPr="00016110" w:rsidTr="00E147B9">
        <w:trPr>
          <w:trHeight w:val="1040"/>
          <w:ins w:id="490" w:author="Beláková Daniela" w:date="2018-12-04T12:58:00Z"/>
          <w:trPrChange w:id="491" w:author="Beláková Daniela" w:date="2018-12-04T12:59:00Z">
            <w:trPr>
              <w:trHeight w:val="1040"/>
            </w:trPr>
          </w:trPrChange>
        </w:trPr>
        <w:tc>
          <w:tcPr>
            <w:tcW w:w="0" w:type="auto"/>
            <w:vMerge/>
            <w:tcBorders>
              <w:top w:val="nil"/>
              <w:left w:val="nil"/>
              <w:bottom w:val="nil"/>
              <w:right w:val="nil"/>
            </w:tcBorders>
            <w:tcPrChange w:id="492" w:author="Beláková Daniela" w:date="2018-12-04T12:59:00Z">
              <w:tcPr>
                <w:tcW w:w="0" w:type="auto"/>
                <w:vMerge/>
                <w:tcBorders>
                  <w:top w:val="nil"/>
                  <w:left w:val="nil"/>
                  <w:bottom w:val="nil"/>
                  <w:right w:val="nil"/>
                </w:tcBorders>
              </w:tcPr>
            </w:tcPrChange>
          </w:tcPr>
          <w:p w:rsidR="00E147B9" w:rsidRPr="00E147B9" w:rsidRDefault="00E147B9" w:rsidP="00686247">
            <w:pPr>
              <w:spacing w:after="160" w:line="259" w:lineRule="auto"/>
              <w:rPr>
                <w:ins w:id="493" w:author="Beláková Daniela" w:date="2018-12-04T12:58:00Z"/>
                <w:rFonts w:ascii="Calibri" w:eastAsia="Calibri" w:hAnsi="Calibri" w:cs="Calibri"/>
                <w:color w:val="C91310"/>
                <w:sz w:val="14"/>
              </w:rPr>
            </w:pPr>
          </w:p>
        </w:tc>
        <w:tc>
          <w:tcPr>
            <w:tcW w:w="0" w:type="auto"/>
            <w:vMerge/>
            <w:tcBorders>
              <w:top w:val="nil"/>
              <w:left w:val="nil"/>
              <w:bottom w:val="nil"/>
              <w:right w:val="single" w:sz="4" w:space="0" w:color="000000"/>
            </w:tcBorders>
            <w:tcPrChange w:id="494" w:author="Beláková Daniela" w:date="2018-12-04T12:59:00Z">
              <w:tcPr>
                <w:tcW w:w="0" w:type="auto"/>
                <w:vMerge/>
                <w:tcBorders>
                  <w:top w:val="nil"/>
                  <w:left w:val="nil"/>
                  <w:bottom w:val="nil"/>
                  <w:right w:val="single" w:sz="4" w:space="0" w:color="000000"/>
                </w:tcBorders>
              </w:tcPr>
            </w:tcPrChange>
          </w:tcPr>
          <w:p w:rsidR="00E147B9" w:rsidRPr="00E147B9" w:rsidRDefault="00E147B9" w:rsidP="00686247">
            <w:pPr>
              <w:spacing w:after="160" w:line="259" w:lineRule="auto"/>
              <w:rPr>
                <w:ins w:id="495" w:author="Beláková Daniela" w:date="2018-12-04T12:58:00Z"/>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Change w:id="496" w:author="Beláková Daniela" w:date="2018-12-04T12:59:00Z">
              <w:tcPr>
                <w:tcW w:w="2276" w:type="dxa"/>
                <w:tcBorders>
                  <w:top w:val="single" w:sz="4" w:space="0" w:color="000000"/>
                  <w:left w:val="single" w:sz="4" w:space="0" w:color="000000"/>
                  <w:bottom w:val="nil"/>
                  <w:right w:val="nil"/>
                </w:tcBorders>
                <w:shd w:val="clear" w:color="auto" w:fill="A0A0A0"/>
              </w:tcPr>
            </w:tcPrChange>
          </w:tcPr>
          <w:p w:rsidR="00E147B9" w:rsidRPr="00E147B9" w:rsidRDefault="00E147B9" w:rsidP="00686247">
            <w:pPr>
              <w:spacing w:line="259" w:lineRule="auto"/>
              <w:ind w:left="200"/>
              <w:rPr>
                <w:ins w:id="497" w:author="Beláková Daniela" w:date="2018-12-04T12:58:00Z"/>
                <w:rFonts w:ascii="Calibri" w:eastAsia="Calibri" w:hAnsi="Calibri" w:cs="Calibri"/>
                <w:color w:val="C91310"/>
                <w:sz w:val="14"/>
              </w:rPr>
            </w:pPr>
            <w:ins w:id="498" w:author="Beláková Daniela" w:date="2018-12-04T12:58:00Z">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ins>
          </w:p>
        </w:tc>
        <w:tc>
          <w:tcPr>
            <w:tcW w:w="1924" w:type="dxa"/>
            <w:tcBorders>
              <w:top w:val="single" w:sz="4" w:space="0" w:color="000000"/>
              <w:left w:val="nil"/>
              <w:bottom w:val="nil"/>
              <w:right w:val="nil"/>
            </w:tcBorders>
            <w:shd w:val="clear" w:color="auto" w:fill="A0A0A0"/>
            <w:tcPrChange w:id="499" w:author="Beláková Daniela" w:date="2018-12-04T12:59:00Z">
              <w:tcPr>
                <w:tcW w:w="1924" w:type="dxa"/>
                <w:tcBorders>
                  <w:top w:val="single" w:sz="4" w:space="0" w:color="000000"/>
                  <w:left w:val="nil"/>
                  <w:bottom w:val="nil"/>
                  <w:right w:val="nil"/>
                </w:tcBorders>
                <w:shd w:val="clear" w:color="auto" w:fill="A0A0A0"/>
              </w:tcPr>
            </w:tcPrChange>
          </w:tcPr>
          <w:p w:rsidR="00E147B9" w:rsidRDefault="00E147B9" w:rsidP="00686247">
            <w:pPr>
              <w:widowControl w:val="0"/>
              <w:autoSpaceDE w:val="0"/>
              <w:autoSpaceDN w:val="0"/>
              <w:adjustRightInd w:val="0"/>
              <w:rPr>
                <w:ins w:id="500" w:author="Beláková Daniela" w:date="2018-12-04T12:58:00Z"/>
                <w:rFonts w:ascii="Roboto" w:hAnsi="Roboto"/>
                <w:szCs w:val="24"/>
              </w:rPr>
            </w:pPr>
          </w:p>
          <w:p w:rsidR="00E147B9" w:rsidRPr="00016110" w:rsidRDefault="00E147B9" w:rsidP="00686247">
            <w:pPr>
              <w:spacing w:line="259" w:lineRule="auto"/>
              <w:ind w:right="23"/>
              <w:jc w:val="right"/>
              <w:rPr>
                <w:ins w:id="501" w:author="Beláková Daniela" w:date="2018-12-04T12:58:00Z"/>
                <w:rFonts w:ascii="Calibri" w:eastAsia="Calibri" w:hAnsi="Calibri" w:cs="Calibri"/>
                <w:color w:val="C91310"/>
                <w:sz w:val="14"/>
              </w:rPr>
            </w:pPr>
          </w:p>
        </w:tc>
      </w:tr>
    </w:tbl>
    <w:p w:rsidR="00E147B9" w:rsidRPr="00E147B9" w:rsidRDefault="00E147B9" w:rsidP="00E147B9">
      <w:pPr>
        <w:keepNext/>
        <w:keepLines/>
        <w:spacing w:line="259" w:lineRule="auto"/>
        <w:outlineLvl w:val="2"/>
        <w:rPr>
          <w:ins w:id="502" w:author="Beláková Daniela" w:date="2018-12-04T12:58:00Z"/>
          <w:rFonts w:ascii="Calibri" w:eastAsia="Calibri" w:hAnsi="Calibri" w:cs="Calibri"/>
          <w:b/>
          <w:color w:val="7F7F82"/>
          <w:sz w:val="20"/>
          <w:lang w:val="sk-SK" w:eastAsia="sk-SK"/>
          <w:rPrChange w:id="503" w:author="Beláková Daniela" w:date="2018-12-04T13:00:00Z">
            <w:rPr>
              <w:ins w:id="504" w:author="Beláková Daniela" w:date="2018-12-04T12:58:00Z"/>
              <w:rFonts w:ascii="Calibri" w:eastAsia="Calibri" w:hAnsi="Calibri" w:cs="Calibri"/>
              <w:b/>
              <w:color w:val="7F7F82"/>
              <w:sz w:val="20"/>
              <w:lang w:eastAsia="sk-SK"/>
            </w:rPr>
          </w:rPrChange>
        </w:rPr>
      </w:pPr>
      <w:ins w:id="505" w:author="Beláková Daniela" w:date="2018-12-04T12:58:00Z">
        <w:r w:rsidRPr="00E147B9">
          <w:rPr>
            <w:rFonts w:ascii="Calibri" w:eastAsia="Calibri" w:hAnsi="Calibri" w:cs="Calibri"/>
            <w:b/>
            <w:color w:val="7F7F82"/>
            <w:sz w:val="20"/>
            <w:lang w:val="sk-SK" w:eastAsia="sk-SK"/>
            <w:rPrChange w:id="506" w:author="Beláková Daniela" w:date="2018-12-04T13:00:00Z">
              <w:rPr>
                <w:rFonts w:ascii="Calibri" w:eastAsia="Calibri" w:hAnsi="Calibri" w:cs="Calibri"/>
                <w:b/>
                <w:color w:val="7F7F82"/>
                <w:sz w:val="20"/>
                <w:lang w:eastAsia="sk-SK"/>
              </w:rPr>
            </w:rPrChange>
          </w:rPr>
          <w:t>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507" w:author="Beláková Daniela" w:date="2018-12-04T12:59: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508">
          <w:tblGrid>
            <w:gridCol w:w="2400"/>
            <w:gridCol w:w="3800"/>
            <w:gridCol w:w="1219"/>
            <w:gridCol w:w="2781"/>
          </w:tblGrid>
        </w:tblGridChange>
      </w:tblGrid>
      <w:tr w:rsidR="00E147B9" w:rsidRPr="00E147B9" w:rsidTr="00E147B9">
        <w:trPr>
          <w:trHeight w:val="640"/>
          <w:ins w:id="509" w:author="Beláková Daniela" w:date="2018-12-04T12:58:00Z"/>
          <w:trPrChange w:id="510" w:author="Beláková Daniela" w:date="2018-12-04T12:59:00Z">
            <w:trPr>
              <w:trHeight w:val="640"/>
            </w:trPr>
          </w:trPrChange>
        </w:trPr>
        <w:tc>
          <w:tcPr>
            <w:tcW w:w="2400" w:type="dxa"/>
            <w:tcBorders>
              <w:top w:val="nil"/>
              <w:left w:val="nil"/>
              <w:bottom w:val="nil"/>
              <w:right w:val="nil"/>
            </w:tcBorders>
            <w:shd w:val="clear" w:color="auto" w:fill="C0C0C0"/>
            <w:vAlign w:val="bottom"/>
            <w:tcPrChange w:id="511" w:author="Beláková Daniela" w:date="2018-12-04T12:59:00Z">
              <w:tcPr>
                <w:tcW w:w="2400" w:type="dxa"/>
                <w:tcBorders>
                  <w:top w:val="nil"/>
                  <w:left w:val="nil"/>
                  <w:bottom w:val="nil"/>
                  <w:right w:val="nil"/>
                </w:tcBorders>
                <w:shd w:val="clear" w:color="auto" w:fill="C0C0C0"/>
                <w:vAlign w:val="bottom"/>
              </w:tcPr>
            </w:tcPrChange>
          </w:tcPr>
          <w:p w:rsidR="00E147B9" w:rsidRPr="00E147B9" w:rsidRDefault="00E147B9" w:rsidP="00686247">
            <w:pPr>
              <w:widowControl w:val="0"/>
              <w:autoSpaceDE w:val="0"/>
              <w:autoSpaceDN w:val="0"/>
              <w:adjustRightInd w:val="0"/>
              <w:rPr>
                <w:ins w:id="512" w:author="Beláková Daniela" w:date="2018-12-04T12:58:00Z"/>
                <w:rFonts w:ascii="Roboto" w:hAnsi="Roboto"/>
                <w:szCs w:val="24"/>
              </w:rPr>
            </w:pPr>
            <w:ins w:id="513" w:author="Beláková Daniela" w:date="2018-12-04T12:58:00Z">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ins>
          </w:p>
          <w:p w:rsidR="00E147B9" w:rsidRPr="00E147B9" w:rsidRDefault="00E147B9" w:rsidP="00686247">
            <w:pPr>
              <w:spacing w:line="259" w:lineRule="auto"/>
              <w:ind w:left="200"/>
              <w:rPr>
                <w:ins w:id="514" w:author="Beláková Daniela" w:date="2018-12-04T12:58:00Z"/>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Change w:id="515" w:author="Beláková Daniela" w:date="2018-12-04T12:59:00Z">
              <w:tcPr>
                <w:tcW w:w="3800" w:type="dxa"/>
                <w:tcBorders>
                  <w:top w:val="nil"/>
                  <w:left w:val="nil"/>
                  <w:bottom w:val="nil"/>
                  <w:right w:val="nil"/>
                </w:tcBorders>
                <w:shd w:val="clear" w:color="auto" w:fill="C0C0C0"/>
                <w:vAlign w:val="bottom"/>
              </w:tcPr>
            </w:tcPrChange>
          </w:tcPr>
          <w:p w:rsidR="00E147B9" w:rsidRPr="00E147B9" w:rsidRDefault="00E147B9" w:rsidP="00686247">
            <w:pPr>
              <w:spacing w:line="259" w:lineRule="auto"/>
              <w:rPr>
                <w:ins w:id="516"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C0C0C0"/>
            <w:tcPrChange w:id="517" w:author="Beláková Daniela" w:date="2018-12-04T12:59:00Z">
              <w:tcPr>
                <w:tcW w:w="1219" w:type="dxa"/>
                <w:tcBorders>
                  <w:top w:val="nil"/>
                  <w:left w:val="nil"/>
                  <w:bottom w:val="nil"/>
                  <w:right w:val="nil"/>
                </w:tcBorders>
                <w:shd w:val="clear" w:color="auto" w:fill="C0C0C0"/>
              </w:tcPr>
            </w:tcPrChange>
          </w:tcPr>
          <w:p w:rsidR="00E147B9" w:rsidRPr="00E147B9" w:rsidRDefault="00E147B9" w:rsidP="00686247">
            <w:pPr>
              <w:spacing w:after="160" w:line="259" w:lineRule="auto"/>
              <w:rPr>
                <w:ins w:id="518"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C0C0C0"/>
            <w:tcPrChange w:id="519" w:author="Beláková Daniela" w:date="2018-12-04T12:59:00Z">
              <w:tcPr>
                <w:tcW w:w="2781" w:type="dxa"/>
                <w:tcBorders>
                  <w:top w:val="nil"/>
                  <w:left w:val="nil"/>
                  <w:bottom w:val="nil"/>
                  <w:right w:val="nil"/>
                </w:tcBorders>
                <w:shd w:val="clear" w:color="auto" w:fill="C0C0C0"/>
              </w:tcPr>
            </w:tcPrChange>
          </w:tcPr>
          <w:p w:rsidR="00E147B9" w:rsidRPr="00E147B9" w:rsidRDefault="00E147B9" w:rsidP="00686247">
            <w:pPr>
              <w:spacing w:after="135" w:line="259" w:lineRule="auto"/>
              <w:ind w:left="202"/>
              <w:jc w:val="center"/>
              <w:rPr>
                <w:ins w:id="520" w:author="Beláková Daniela" w:date="2018-12-04T12:58:00Z"/>
                <w:rFonts w:ascii="Calibri" w:eastAsia="Calibri" w:hAnsi="Calibri" w:cs="Calibri"/>
                <w:color w:val="C91310"/>
                <w:sz w:val="14"/>
              </w:rPr>
            </w:pPr>
            <w:ins w:id="521" w:author="Beláková Daniela" w:date="2018-12-04T12:58:00Z">
              <w:r w:rsidRPr="00AF7178">
                <w:rPr>
                  <w:rFonts w:ascii="Calibri" w:eastAsia="Calibri" w:hAnsi="Calibri" w:cs="Calibri"/>
                  <w:b/>
                  <w:color w:val="000000"/>
                  <w:sz w:val="14"/>
                </w:rPr>
                <w:t>Celková výška oprávnených výdavkov</w:t>
              </w:r>
            </w:ins>
          </w:p>
          <w:p w:rsidR="00E147B9" w:rsidRPr="00E147B9" w:rsidRDefault="00E147B9" w:rsidP="00686247">
            <w:pPr>
              <w:spacing w:line="259" w:lineRule="auto"/>
              <w:jc w:val="center"/>
              <w:rPr>
                <w:ins w:id="522" w:author="Beláková Daniela" w:date="2018-12-04T12:58:00Z"/>
                <w:rFonts w:ascii="Calibri" w:eastAsia="Calibri" w:hAnsi="Calibri" w:cs="Calibri"/>
                <w:color w:val="C91310"/>
                <w:sz w:val="14"/>
              </w:rPr>
            </w:pPr>
            <w:ins w:id="523" w:author="Beláková Daniela" w:date="2018-12-04T12:58:00Z">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ins>
          </w:p>
        </w:tc>
      </w:tr>
      <w:tr w:rsidR="00E147B9" w:rsidRPr="00E147B9" w:rsidTr="00E147B9">
        <w:trPr>
          <w:trHeight w:val="320"/>
          <w:ins w:id="524" w:author="Beláková Daniela" w:date="2018-12-04T12:58:00Z"/>
          <w:trPrChange w:id="525" w:author="Beláková Daniela" w:date="2018-12-04T12:59:00Z">
            <w:trPr>
              <w:trHeight w:val="320"/>
            </w:trPr>
          </w:trPrChange>
        </w:trPr>
        <w:tc>
          <w:tcPr>
            <w:tcW w:w="2400" w:type="dxa"/>
            <w:tcBorders>
              <w:top w:val="nil"/>
              <w:left w:val="nil"/>
              <w:bottom w:val="nil"/>
              <w:right w:val="nil"/>
            </w:tcBorders>
            <w:shd w:val="clear" w:color="auto" w:fill="D3D3D3"/>
            <w:tcPrChange w:id="526" w:author="Beláková Daniela" w:date="2018-12-04T12:59:00Z">
              <w:tcPr>
                <w:tcW w:w="2400" w:type="dxa"/>
                <w:tcBorders>
                  <w:top w:val="nil"/>
                  <w:left w:val="nil"/>
                  <w:bottom w:val="nil"/>
                  <w:right w:val="nil"/>
                </w:tcBorders>
                <w:shd w:val="clear" w:color="auto" w:fill="D3D3D3"/>
              </w:tcPr>
            </w:tcPrChange>
          </w:tcPr>
          <w:p w:rsidR="00E147B9" w:rsidRPr="00E147B9" w:rsidRDefault="00E147B9" w:rsidP="00686247">
            <w:pPr>
              <w:spacing w:line="259" w:lineRule="auto"/>
              <w:ind w:left="200"/>
              <w:rPr>
                <w:ins w:id="527" w:author="Beláková Daniela" w:date="2018-12-04T12:58:00Z"/>
                <w:rFonts w:ascii="Calibri" w:eastAsia="Calibri" w:hAnsi="Calibri" w:cs="Calibri"/>
                <w:color w:val="C91310"/>
                <w:sz w:val="14"/>
              </w:rPr>
            </w:pPr>
            <w:ins w:id="528" w:author="Beláková Daniela" w:date="2018-12-04T12:58:00Z">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ins>
          </w:p>
        </w:tc>
        <w:tc>
          <w:tcPr>
            <w:tcW w:w="3800" w:type="dxa"/>
            <w:tcBorders>
              <w:top w:val="nil"/>
              <w:left w:val="nil"/>
              <w:bottom w:val="nil"/>
              <w:right w:val="nil"/>
            </w:tcBorders>
            <w:shd w:val="clear" w:color="auto" w:fill="D3D3D3"/>
            <w:tcPrChange w:id="529" w:author="Beláková Daniela" w:date="2018-12-04T12:59:00Z">
              <w:tcPr>
                <w:tcW w:w="3800" w:type="dxa"/>
                <w:tcBorders>
                  <w:top w:val="nil"/>
                  <w:left w:val="nil"/>
                  <w:bottom w:val="nil"/>
                  <w:right w:val="nil"/>
                </w:tcBorders>
                <w:shd w:val="clear" w:color="auto" w:fill="D3D3D3"/>
              </w:tcPr>
            </w:tcPrChange>
          </w:tcPr>
          <w:p w:rsidR="00E147B9" w:rsidRPr="00E147B9" w:rsidRDefault="00E147B9" w:rsidP="00686247">
            <w:pPr>
              <w:spacing w:line="259" w:lineRule="auto"/>
              <w:rPr>
                <w:ins w:id="530"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Change w:id="531" w:author="Beláková Daniela" w:date="2018-12-04T12:59:00Z">
              <w:tcPr>
                <w:tcW w:w="1219" w:type="dxa"/>
                <w:tcBorders>
                  <w:top w:val="nil"/>
                  <w:left w:val="nil"/>
                  <w:bottom w:val="nil"/>
                  <w:right w:val="nil"/>
                </w:tcBorders>
                <w:shd w:val="clear" w:color="auto" w:fill="D3D3D3"/>
                <w:vAlign w:val="center"/>
              </w:tcPr>
            </w:tcPrChange>
          </w:tcPr>
          <w:p w:rsidR="00E147B9" w:rsidRPr="00E147B9" w:rsidRDefault="00E147B9" w:rsidP="00686247">
            <w:pPr>
              <w:spacing w:after="160" w:line="259" w:lineRule="auto"/>
              <w:rPr>
                <w:ins w:id="532"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D3D3D3"/>
            <w:tcPrChange w:id="533" w:author="Beláková Daniela" w:date="2018-12-04T12:59:00Z">
              <w:tcPr>
                <w:tcW w:w="2781" w:type="dxa"/>
                <w:tcBorders>
                  <w:top w:val="nil"/>
                  <w:left w:val="nil"/>
                  <w:bottom w:val="nil"/>
                  <w:right w:val="nil"/>
                </w:tcBorders>
                <w:shd w:val="clear" w:color="auto" w:fill="D3D3D3"/>
              </w:tcPr>
            </w:tcPrChange>
          </w:tcPr>
          <w:p w:rsidR="00E147B9" w:rsidRPr="00E147B9" w:rsidRDefault="00E147B9" w:rsidP="00686247">
            <w:pPr>
              <w:spacing w:line="259" w:lineRule="auto"/>
              <w:jc w:val="center"/>
              <w:rPr>
                <w:ins w:id="534" w:author="Beláková Daniela" w:date="2018-12-04T12:58:00Z"/>
                <w:rFonts w:ascii="Calibri" w:eastAsia="Calibri" w:hAnsi="Calibri" w:cs="Calibri"/>
                <w:color w:val="C91310"/>
                <w:sz w:val="14"/>
              </w:rPr>
            </w:pPr>
            <w:ins w:id="535" w:author="Beláková Daniela" w:date="2018-12-04T12:58:00Z">
              <w:r w:rsidRPr="00E147B9">
                <w:rPr>
                  <w:rFonts w:ascii="Calibri" w:eastAsia="Calibri" w:hAnsi="Calibri" w:cs="Calibri"/>
                  <w:color w:val="000000"/>
                  <w:sz w:val="14"/>
                  <w:rPrChange w:id="536" w:author="Beláková Daniela" w:date="2018-12-04T13:00:00Z">
                    <w:rPr>
                      <w:rFonts w:ascii="Calibri" w:eastAsia="Calibri" w:hAnsi="Calibri" w:cs="Calibri"/>
                      <w:color w:val="000000"/>
                      <w:sz w:val="14"/>
                    </w:rPr>
                  </w:rPrChange>
                </w:rPr>
                <w:tab/>
              </w:r>
              <w:r w:rsidRPr="00E147B9">
                <w:rPr>
                  <w:rFonts w:ascii="Roboto" w:hAnsi="Roboto" w:cs="Roboto"/>
                  <w:color w:val="000000"/>
                  <w:sz w:val="20"/>
                  <w:szCs w:val="20"/>
                  <w:rPrChange w:id="537" w:author="Beláková Daniela" w:date="2018-12-04T13:00:00Z">
                    <w:rPr>
                      <w:rFonts w:ascii="Roboto" w:hAnsi="Roboto" w:cs="Roboto"/>
                      <w:color w:val="000000"/>
                      <w:sz w:val="20"/>
                      <w:szCs w:val="20"/>
                    </w:rPr>
                  </w:rPrChange>
                </w:rPr>
                <w:t xml:space="preserve">              (138a)</w:t>
              </w:r>
              <w:r w:rsidRPr="00E147B9">
                <w:rPr>
                  <w:rFonts w:ascii="Calibri" w:eastAsia="Calibri" w:hAnsi="Calibri" w:cs="Calibri"/>
                  <w:b/>
                  <w:color w:val="000000"/>
                  <w:sz w:val="14"/>
                  <w:rPrChange w:id="538" w:author="Beláková Daniela" w:date="2018-12-04T13:00:00Z">
                    <w:rPr>
                      <w:rFonts w:ascii="Calibri" w:eastAsia="Calibri" w:hAnsi="Calibri" w:cs="Calibri"/>
                      <w:b/>
                      <w:color w:val="000000"/>
                      <w:sz w:val="14"/>
                    </w:rPr>
                  </w:rPrChange>
                </w:rPr>
                <w:t xml:space="preserve">   </w:t>
              </w:r>
            </w:ins>
          </w:p>
        </w:tc>
      </w:tr>
      <w:tr w:rsidR="00E147B9" w:rsidRPr="00E147B9" w:rsidTr="00E147B9">
        <w:trPr>
          <w:trHeight w:val="1040"/>
          <w:ins w:id="539" w:author="Beláková Daniela" w:date="2018-12-04T12:58:00Z"/>
          <w:trPrChange w:id="540" w:author="Beláková Daniela" w:date="2018-12-04T12:59:00Z">
            <w:trPr>
              <w:trHeight w:val="1040"/>
            </w:trPr>
          </w:trPrChange>
        </w:trPr>
        <w:tc>
          <w:tcPr>
            <w:tcW w:w="2400" w:type="dxa"/>
            <w:tcBorders>
              <w:top w:val="nil"/>
              <w:left w:val="nil"/>
              <w:bottom w:val="nil"/>
              <w:right w:val="nil"/>
            </w:tcBorders>
            <w:shd w:val="clear" w:color="auto" w:fill="F0F0F0"/>
            <w:tcPrChange w:id="541" w:author="Beláková Daniela" w:date="2018-12-04T12:59:00Z">
              <w:tcPr>
                <w:tcW w:w="2400" w:type="dxa"/>
                <w:tcBorders>
                  <w:top w:val="nil"/>
                  <w:left w:val="nil"/>
                  <w:bottom w:val="nil"/>
                  <w:right w:val="nil"/>
                </w:tcBorders>
                <w:shd w:val="clear" w:color="auto" w:fill="F0F0F0"/>
              </w:tcPr>
            </w:tcPrChange>
          </w:tcPr>
          <w:p w:rsidR="00E147B9" w:rsidRPr="00E147B9" w:rsidRDefault="00E147B9" w:rsidP="00686247">
            <w:pPr>
              <w:spacing w:line="259" w:lineRule="auto"/>
              <w:ind w:left="200"/>
              <w:rPr>
                <w:ins w:id="542" w:author="Beláková Daniela" w:date="2018-12-04T12:58:00Z"/>
                <w:rFonts w:ascii="Calibri" w:eastAsia="Calibri" w:hAnsi="Calibri" w:cs="Calibri"/>
                <w:color w:val="C91310"/>
                <w:sz w:val="14"/>
              </w:rPr>
            </w:pPr>
            <w:ins w:id="543" w:author="Beláková Daniela" w:date="2018-12-04T12:58:00Z">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ins>
          </w:p>
        </w:tc>
        <w:tc>
          <w:tcPr>
            <w:tcW w:w="3800" w:type="dxa"/>
            <w:tcBorders>
              <w:top w:val="nil"/>
              <w:left w:val="nil"/>
              <w:bottom w:val="nil"/>
              <w:right w:val="nil"/>
            </w:tcBorders>
            <w:shd w:val="clear" w:color="auto" w:fill="F0F0F0"/>
            <w:tcPrChange w:id="544" w:author="Beláková Daniela" w:date="2018-12-04T12:59:00Z">
              <w:tcPr>
                <w:tcW w:w="3800" w:type="dxa"/>
                <w:tcBorders>
                  <w:top w:val="nil"/>
                  <w:left w:val="nil"/>
                  <w:bottom w:val="nil"/>
                  <w:right w:val="nil"/>
                </w:tcBorders>
                <w:shd w:val="clear" w:color="auto" w:fill="F0F0F0"/>
              </w:tcPr>
            </w:tcPrChange>
          </w:tcPr>
          <w:p w:rsidR="00E147B9" w:rsidRPr="00E147B9" w:rsidRDefault="00E147B9" w:rsidP="00686247">
            <w:pPr>
              <w:spacing w:line="259" w:lineRule="auto"/>
              <w:rPr>
                <w:ins w:id="545"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F0F0F0"/>
            <w:tcPrChange w:id="546" w:author="Beláková Daniela" w:date="2018-12-04T12:59:00Z">
              <w:tcPr>
                <w:tcW w:w="1219" w:type="dxa"/>
                <w:tcBorders>
                  <w:top w:val="nil"/>
                  <w:left w:val="nil"/>
                  <w:bottom w:val="nil"/>
                  <w:right w:val="nil"/>
                </w:tcBorders>
                <w:shd w:val="clear" w:color="auto" w:fill="F0F0F0"/>
              </w:tcPr>
            </w:tcPrChange>
          </w:tcPr>
          <w:p w:rsidR="00E147B9" w:rsidRPr="00E147B9" w:rsidRDefault="00E147B9" w:rsidP="00686247">
            <w:pPr>
              <w:spacing w:after="160" w:line="259" w:lineRule="auto"/>
              <w:rPr>
                <w:ins w:id="547"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F0F0F0"/>
            <w:tcPrChange w:id="548" w:author="Beláková Daniela" w:date="2018-12-04T12:59:00Z">
              <w:tcPr>
                <w:tcW w:w="2781" w:type="dxa"/>
                <w:tcBorders>
                  <w:top w:val="nil"/>
                  <w:left w:val="nil"/>
                  <w:bottom w:val="nil"/>
                  <w:right w:val="nil"/>
                </w:tcBorders>
                <w:shd w:val="clear" w:color="auto" w:fill="F0F0F0"/>
              </w:tcPr>
            </w:tcPrChange>
          </w:tcPr>
          <w:p w:rsidR="00E147B9" w:rsidRPr="00E147B9" w:rsidRDefault="00E147B9" w:rsidP="00686247">
            <w:pPr>
              <w:spacing w:line="259" w:lineRule="auto"/>
              <w:jc w:val="center"/>
              <w:rPr>
                <w:ins w:id="549" w:author="Beláková Daniela" w:date="2018-12-04T12:58:00Z"/>
                <w:rFonts w:ascii="Calibri" w:eastAsia="Calibri" w:hAnsi="Calibri" w:cs="Calibri"/>
                <w:color w:val="C91310"/>
                <w:sz w:val="14"/>
              </w:rPr>
            </w:pPr>
            <w:ins w:id="550" w:author="Beláková Daniela" w:date="2018-12-04T12:58:00Z">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ins>
          </w:p>
        </w:tc>
      </w:tr>
    </w:tbl>
    <w:p w:rsidR="00E147B9" w:rsidRPr="00E147B9" w:rsidRDefault="00AF7178" w:rsidP="00E147B9">
      <w:pPr>
        <w:spacing w:line="265" w:lineRule="auto"/>
        <w:ind w:left="10" w:hanging="10"/>
        <w:rPr>
          <w:ins w:id="551" w:author="Beláková Daniela" w:date="2018-12-04T12:58:00Z"/>
          <w:rFonts w:ascii="Calibri" w:eastAsia="Calibri" w:hAnsi="Calibri" w:cs="Calibri"/>
          <w:b/>
          <w:color w:val="000000"/>
          <w:sz w:val="14"/>
          <w:lang w:val="sk-SK" w:eastAsia="sk-SK"/>
          <w:rPrChange w:id="552" w:author="Beláková Daniela" w:date="2018-12-04T13:00:00Z">
            <w:rPr>
              <w:ins w:id="553" w:author="Beláková Daniela" w:date="2018-12-04T12:58:00Z"/>
              <w:rFonts w:ascii="Calibri" w:eastAsia="Calibri" w:hAnsi="Calibri" w:cs="Calibri"/>
              <w:b/>
              <w:color w:val="000000"/>
              <w:sz w:val="14"/>
              <w:lang w:eastAsia="sk-SK"/>
            </w:rPr>
          </w:rPrChange>
        </w:rPr>
      </w:pPr>
      <w:ins w:id="554" w:author="Beláková Daniela" w:date="2018-12-04T12:58:00Z">
        <w:r w:rsidRPr="00AF7178">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w:txbxContent>
                  <w:p w:rsidR="00686247" w:rsidRPr="00686247" w:rsidRDefault="00686247" w:rsidP="00E147B9">
                    <w:pPr>
                      <w:rPr>
                        <w:rFonts w:ascii="Calibri" w:eastAsia="Calibri" w:hAnsi="Calibri" w:cs="Calibri"/>
                        <w:b/>
                        <w:color w:val="000000"/>
                        <w:sz w:val="14"/>
                        <w:lang w:val="sk-SK" w:eastAsia="sk-SK"/>
                        <w:rPrChange w:id="555" w:author="Beláková Daniela" w:date="2018-12-04T13:00: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556" w:author="Beláková Daniela" w:date="2018-12-04T13:00:00Z">
                          <w:rPr>
                            <w:rFonts w:ascii="Calibri" w:eastAsia="Calibri" w:hAnsi="Calibri" w:cs="Calibri"/>
                            <w:b/>
                            <w:color w:val="000000"/>
                            <w:sz w:val="14"/>
                            <w:lang w:eastAsia="sk-SK"/>
                          </w:rPr>
                        </w:rPrChange>
                      </w:rPr>
                      <w:t>Oprávnený výdavok</w:t>
                    </w:r>
                  </w:p>
                </w:txbxContent>
              </v:textbox>
            </v:shape>
          </w:pict>
        </w:r>
        <w:r>
          <w:rPr>
            <w:noProof/>
            <w:lang w:val="sk-SK"/>
            <w:rPrChange w:id="557" w:author="Beláková Daniela" w:date="2018-12-04T13:00:00Z">
              <w:rPr>
                <w:noProof/>
                <w:lang w:val="sk-SK"/>
              </w:rPr>
            </w:rPrChange>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686247">
                      <w:rPr>
                        <w:rFonts w:ascii="Calibri" w:eastAsia="Calibri" w:hAnsi="Calibri" w:cs="Calibri"/>
                        <w:b/>
                        <w:color w:val="000000"/>
                        <w:sz w:val="14"/>
                        <w:lang w:val="sk-SK" w:eastAsia="sk-SK"/>
                        <w:rPrChange w:id="558" w:author="Beláková Daniela" w:date="2018-12-04T13:00:00Z">
                          <w:rPr>
                            <w:rFonts w:ascii="Calibri" w:eastAsia="Calibri" w:hAnsi="Calibri" w:cs="Calibri"/>
                            <w:b/>
                            <w:color w:val="000000"/>
                            <w:sz w:val="14"/>
                            <w:lang w:eastAsia="sk-SK"/>
                          </w:rPr>
                        </w:rPrChange>
                      </w:rPr>
                      <w:t>Percento</w:t>
                    </w:r>
                    <w:r w:rsidRPr="00016110">
                      <w:rPr>
                        <w:rFonts w:ascii="Calibri" w:eastAsia="Calibri" w:hAnsi="Calibri" w:cs="Calibri"/>
                        <w:b/>
                        <w:color w:val="000000"/>
                        <w:sz w:val="14"/>
                        <w:lang w:eastAsia="sk-SK"/>
                      </w:rPr>
                      <w:t xml:space="preserve"> NFP</w:t>
                    </w:r>
                  </w:p>
                </w:txbxContent>
              </v:textbox>
            </v:shape>
          </w:pict>
        </w:r>
        <w:r w:rsidR="00E147B9" w:rsidRPr="00E147B9">
          <w:rPr>
            <w:rFonts w:ascii="Calibri" w:eastAsia="Calibri" w:hAnsi="Calibri" w:cs="Calibri"/>
            <w:b/>
            <w:color w:val="000000"/>
            <w:sz w:val="14"/>
            <w:lang w:val="sk-SK" w:eastAsia="sk-SK"/>
            <w:rPrChange w:id="559" w:author="Beláková Daniela" w:date="2018-12-04T13:00:00Z">
              <w:rPr>
                <w:rFonts w:ascii="Calibri" w:eastAsia="Calibri" w:hAnsi="Calibri" w:cs="Calibri"/>
                <w:b/>
                <w:color w:val="000000"/>
                <w:sz w:val="14"/>
                <w:lang w:eastAsia="sk-SK"/>
              </w:rPr>
            </w:rPrChange>
          </w:rPr>
          <w:tab/>
        </w:r>
      </w:ins>
    </w:p>
    <w:p w:rsidR="00E147B9" w:rsidRPr="00E147B9" w:rsidRDefault="00E147B9" w:rsidP="00E147B9">
      <w:pPr>
        <w:spacing w:line="265" w:lineRule="auto"/>
        <w:ind w:left="10" w:hanging="10"/>
        <w:rPr>
          <w:ins w:id="560" w:author="Beláková Daniela" w:date="2018-12-04T12:58:00Z"/>
          <w:rFonts w:ascii="Calibri" w:eastAsia="Calibri" w:hAnsi="Calibri" w:cs="Calibri"/>
          <w:b/>
          <w:color w:val="000000"/>
          <w:sz w:val="14"/>
          <w:lang w:val="sk-SK" w:eastAsia="sk-SK"/>
          <w:rPrChange w:id="561" w:author="Beláková Daniela" w:date="2018-12-04T13:00:00Z">
            <w:rPr>
              <w:ins w:id="562" w:author="Beláková Daniela" w:date="2018-12-04T12:58: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ins w:id="563" w:author="Beláková Daniela" w:date="2018-12-04T12:58:00Z"/>
        </w:trPr>
        <w:tc>
          <w:tcPr>
            <w:tcW w:w="4560" w:type="dxa"/>
            <w:tcBorders>
              <w:top w:val="single" w:sz="4" w:space="0" w:color="A8A9AD"/>
              <w:left w:val="nil"/>
              <w:bottom w:val="nil"/>
              <w:right w:val="nil"/>
            </w:tcBorders>
          </w:tcPr>
          <w:p w:rsidR="00E147B9" w:rsidRPr="00016110" w:rsidRDefault="00E147B9" w:rsidP="00686247">
            <w:pPr>
              <w:spacing w:line="259" w:lineRule="auto"/>
              <w:rPr>
                <w:ins w:id="564" w:author="Beláková Daniela" w:date="2018-12-04T12:58:00Z"/>
                <w:rFonts w:ascii="Calibri" w:eastAsia="Calibri" w:hAnsi="Calibri" w:cs="Calibri"/>
                <w:color w:val="C91310"/>
                <w:sz w:val="14"/>
              </w:rPr>
            </w:pPr>
            <w:ins w:id="565" w:author="Beláková Daniela" w:date="2018-12-04T12:58:00Z">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ins>
          </w:p>
          <w:p w:rsidR="00E147B9" w:rsidRPr="00016110" w:rsidRDefault="00E147B9" w:rsidP="00686247">
            <w:pPr>
              <w:spacing w:line="259" w:lineRule="auto"/>
              <w:ind w:left="600" w:right="97"/>
              <w:rPr>
                <w:ins w:id="566" w:author="Beláková Daniela" w:date="2018-12-04T12:58:00Z"/>
                <w:rFonts w:ascii="Calibri" w:eastAsia="Calibri" w:hAnsi="Calibri" w:cs="Calibri"/>
                <w:color w:val="C91310"/>
                <w:sz w:val="14"/>
              </w:rPr>
            </w:pPr>
            <w:ins w:id="567" w:author="Beláková Daniela" w:date="2018-12-04T12:58:00Z">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ins>
          </w:p>
        </w:tc>
        <w:tc>
          <w:tcPr>
            <w:tcW w:w="1108" w:type="dxa"/>
            <w:tcBorders>
              <w:top w:val="single" w:sz="4" w:space="0" w:color="A8A9AD"/>
              <w:left w:val="nil"/>
              <w:bottom w:val="nil"/>
              <w:right w:val="nil"/>
            </w:tcBorders>
          </w:tcPr>
          <w:p w:rsidR="00E147B9" w:rsidRPr="00016110" w:rsidRDefault="00E147B9" w:rsidP="00686247">
            <w:pPr>
              <w:spacing w:line="259" w:lineRule="auto"/>
              <w:rPr>
                <w:ins w:id="568" w:author="Beláková Daniela" w:date="2018-12-04T12:58:00Z"/>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ins w:id="569" w:author="Beláková Daniela" w:date="2018-12-04T12:58:00Z"/>
                <w:rFonts w:ascii="Calibri" w:eastAsia="Calibri" w:hAnsi="Calibri" w:cs="Calibri"/>
                <w:color w:val="C91310"/>
                <w:sz w:val="14"/>
              </w:rPr>
            </w:pPr>
            <w:ins w:id="570" w:author="Beláková Daniela" w:date="2018-12-04T12:58:00Z">
              <w:r w:rsidRPr="00237C0C">
                <w:rPr>
                  <w:rFonts w:ascii="Roboto" w:hAnsi="Roboto" w:cs="Roboto"/>
                  <w:color w:val="000000"/>
                  <w:sz w:val="20"/>
                  <w:szCs w:val="20"/>
                </w:rPr>
                <w:t xml:space="preserve">         (140a)</w:t>
              </w:r>
            </w:ins>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ins w:id="571" w:author="Beláková Daniela" w:date="2018-12-04T12:58:00Z"/>
                <w:rFonts w:ascii="Calibri" w:eastAsia="Calibri" w:hAnsi="Calibri" w:cs="Calibri"/>
                <w:color w:val="C91310"/>
                <w:sz w:val="14"/>
              </w:rPr>
            </w:pPr>
            <w:ins w:id="572" w:author="Beláková Daniela" w:date="2018-12-04T12:58:00Z">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ins>
          </w:p>
        </w:tc>
      </w:tr>
      <w:tr w:rsidR="00E147B9" w:rsidRPr="00686247" w:rsidTr="00686247">
        <w:trPr>
          <w:trHeight w:val="336"/>
          <w:ins w:id="573" w:author="Beláková Daniela" w:date="2018-12-04T12:58:00Z"/>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ins w:id="574" w:author="Beláková Daniela" w:date="2018-12-04T12:58:00Z"/>
                <w:rFonts w:ascii="Calibri" w:eastAsia="Calibri" w:hAnsi="Calibri" w:cs="Calibri"/>
                <w:color w:val="C91310"/>
                <w:sz w:val="14"/>
              </w:rPr>
            </w:pPr>
            <w:ins w:id="575" w:author="Beláková Daniela" w:date="2018-12-04T12:58:00Z">
              <w:r w:rsidRPr="00AF7178">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ins w:id="576" w:author="Beláková Daniela" w:date="2018-12-04T12:58:00Z"/>
                <w:rFonts w:ascii="Calibri" w:eastAsia="Calibri" w:hAnsi="Calibri" w:cs="Calibri"/>
                <w:color w:val="C91310"/>
                <w:sz w:val="14"/>
              </w:rPr>
            </w:pPr>
            <w:ins w:id="577" w:author="Beláková Daniela" w:date="2018-12-04T12:58:00Z">
              <w:r w:rsidRPr="00AF7178">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ins w:id="578" w:author="Beláková Daniela" w:date="2018-12-04T12:58:00Z"/>
                <w:rFonts w:ascii="Calibri" w:eastAsia="Calibri" w:hAnsi="Calibri" w:cs="Calibri"/>
                <w:color w:val="C91310"/>
                <w:sz w:val="14"/>
              </w:rPr>
            </w:pPr>
            <w:ins w:id="579" w:author="Beláková Daniela" w:date="2018-12-04T12:58:00Z">
              <w:r w:rsidRPr="00AF7178">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ins w:id="580" w:author="Beláková Daniela" w:date="2018-12-04T12:58:00Z"/>
                <w:rFonts w:ascii="Calibri" w:eastAsia="Calibri" w:hAnsi="Calibri" w:cs="Calibri"/>
                <w:color w:val="C91310"/>
                <w:sz w:val="14"/>
              </w:rPr>
            </w:pPr>
            <w:ins w:id="581" w:author="Beláková Daniela" w:date="2018-12-04T12:58:00Z">
              <w:r w:rsidRPr="00AF7178">
                <w:rPr>
                  <w:rFonts w:ascii="Calibri" w:eastAsia="Calibri" w:hAnsi="Calibri" w:cs="Calibri"/>
                  <w:b/>
                  <w:i/>
                  <w:color w:val="000000"/>
                  <w:sz w:val="14"/>
                </w:rPr>
                <w:t>Suma</w:t>
              </w:r>
            </w:ins>
          </w:p>
        </w:tc>
      </w:tr>
      <w:tr w:rsidR="00E147B9" w:rsidRPr="00686247" w:rsidTr="00686247">
        <w:trPr>
          <w:trHeight w:val="521"/>
          <w:ins w:id="582" w:author="Beláková Daniela" w:date="2018-12-04T12:58:00Z"/>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ins w:id="583" w:author="Beláková Daniela" w:date="2018-12-04T12:58:00Z"/>
                <w:rFonts w:ascii="Calibri" w:eastAsia="Calibri" w:hAnsi="Calibri" w:cs="Calibri"/>
                <w:color w:val="C91310"/>
                <w:sz w:val="14"/>
              </w:rPr>
            </w:pPr>
            <w:ins w:id="584" w:author="Beláková Daniela" w:date="2018-12-04T12:58:00Z">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Change w:id="585" w:author="Beláková Daniela" w:date="2018-12-04T13:00:00Z">
                    <w:rPr>
                      <w:rFonts w:ascii="Calibri" w:eastAsia="Calibri" w:hAnsi="Calibri" w:cs="Calibri"/>
                      <w:b/>
                      <w:color w:val="000000"/>
                      <w:sz w:val="14"/>
                    </w:rPr>
                  </w:rPrChange>
                </w:rPr>
                <w:tab/>
              </w:r>
              <w:r w:rsidRPr="00686247">
                <w:rPr>
                  <w:rFonts w:ascii="Roboto" w:hAnsi="Roboto" w:cs="Roboto"/>
                  <w:color w:val="000000"/>
                  <w:sz w:val="20"/>
                  <w:szCs w:val="20"/>
                  <w:rPrChange w:id="586" w:author="Beláková Daniela" w:date="2018-12-04T13:00:00Z">
                    <w:rPr>
                      <w:rFonts w:ascii="Roboto" w:hAnsi="Roboto" w:cs="Roboto"/>
                      <w:color w:val="000000"/>
                      <w:sz w:val="20"/>
                      <w:szCs w:val="20"/>
                    </w:rPr>
                  </w:rPrChange>
                </w:rPr>
                <w:t>(142a)</w:t>
              </w:r>
            </w:ins>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87" w:author="Beláková Daniela" w:date="2018-12-04T12:58:00Z"/>
                <w:rFonts w:ascii="Calibri" w:eastAsia="Calibri" w:hAnsi="Calibri" w:cs="Calibri"/>
                <w:color w:val="C91310"/>
                <w:sz w:val="14"/>
              </w:rPr>
            </w:pPr>
            <w:ins w:id="588" w:author="Beláková Daniela" w:date="2018-12-04T12:58:00Z">
              <w:r w:rsidRPr="00AF7178">
                <w:rPr>
                  <w:rFonts w:ascii="Roboto" w:hAnsi="Roboto" w:cs="Roboto"/>
                  <w:color w:val="000000"/>
                  <w:sz w:val="20"/>
                  <w:szCs w:val="20"/>
                </w:rPr>
                <w:t>(142b)</w:t>
              </w:r>
            </w:ins>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89" w:author="Beláková Daniela" w:date="2018-12-04T12:58:00Z"/>
                <w:rFonts w:ascii="Calibri" w:eastAsia="Calibri" w:hAnsi="Calibri" w:cs="Calibri"/>
                <w:color w:val="C91310"/>
                <w:sz w:val="14"/>
              </w:rPr>
            </w:pPr>
            <w:ins w:id="590" w:author="Beláková Daniela" w:date="2018-12-04T12:58:00Z">
              <w:r w:rsidRPr="00AF7178">
                <w:rPr>
                  <w:rFonts w:ascii="Roboto" w:hAnsi="Roboto" w:cs="Roboto"/>
                  <w:color w:val="000000"/>
                  <w:sz w:val="20"/>
                  <w:szCs w:val="20"/>
                </w:rPr>
                <w:t>(142c)</w:t>
              </w:r>
            </w:ins>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91" w:author="Beláková Daniela" w:date="2018-12-04T12:58:00Z"/>
                <w:rFonts w:ascii="Calibri" w:eastAsia="Calibri" w:hAnsi="Calibri" w:cs="Calibri"/>
                <w:color w:val="C91310"/>
                <w:sz w:val="14"/>
              </w:rPr>
            </w:pPr>
            <w:ins w:id="592" w:author="Beláková Daniela" w:date="2018-12-04T12:58:00Z">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ins>
          </w:p>
        </w:tc>
      </w:tr>
      <w:tr w:rsidR="00E147B9" w:rsidRPr="00686247" w:rsidTr="00686247">
        <w:trPr>
          <w:trHeight w:val="510"/>
          <w:ins w:id="593" w:author="Beláková Daniela" w:date="2018-12-04T12:58:00Z"/>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ins w:id="594" w:author="Beláková Daniela" w:date="2018-12-04T12:58:00Z"/>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ins w:id="595" w:author="Beláková Daniela" w:date="2018-12-04T12:58:00Z"/>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ins w:id="596" w:author="Beláková Daniela" w:date="2018-12-04T12:58:00Z"/>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ins w:id="597" w:author="Beláková Daniela" w:date="2018-12-04T12:58:00Z"/>
                <w:rFonts w:ascii="Calibri" w:eastAsia="Calibri" w:hAnsi="Calibri" w:cs="Calibri"/>
                <w:color w:val="C91310"/>
                <w:sz w:val="14"/>
              </w:rPr>
            </w:pPr>
          </w:p>
        </w:tc>
      </w:tr>
    </w:tbl>
    <w:p w:rsidR="00E147B9" w:rsidRPr="00686247" w:rsidRDefault="00AF7178" w:rsidP="00E147B9">
      <w:pPr>
        <w:spacing w:line="265" w:lineRule="auto"/>
        <w:ind w:left="10" w:hanging="10"/>
        <w:rPr>
          <w:ins w:id="598" w:author="Beláková Daniela" w:date="2018-12-04T12:58:00Z"/>
          <w:rFonts w:ascii="Calibri" w:eastAsia="Calibri" w:hAnsi="Calibri" w:cs="Calibri"/>
          <w:color w:val="C91310"/>
          <w:sz w:val="14"/>
          <w:lang w:val="sk-SK" w:eastAsia="sk-SK"/>
          <w:rPrChange w:id="599" w:author="Beláková Daniela" w:date="2018-12-04T13:00:00Z">
            <w:rPr>
              <w:ins w:id="600" w:author="Beláková Daniela" w:date="2018-12-04T12:58:00Z"/>
              <w:rFonts w:ascii="Calibri" w:eastAsia="Calibri" w:hAnsi="Calibri" w:cs="Calibri"/>
              <w:color w:val="C91310"/>
              <w:sz w:val="14"/>
              <w:lang w:eastAsia="sk-SK"/>
            </w:rPr>
          </w:rPrChange>
        </w:rPr>
      </w:pPr>
      <w:ins w:id="601" w:author="Beláková Daniela" w:date="2018-12-04T12:58:00Z">
        <w:r w:rsidRPr="00AF7178">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w:txbxContent>
                  <w:p w:rsidR="00686247" w:rsidRPr="00686247" w:rsidRDefault="00686247" w:rsidP="00E147B9">
                    <w:pPr>
                      <w:rPr>
                        <w:rFonts w:ascii="Calibri" w:eastAsia="Calibri" w:hAnsi="Calibri" w:cs="Calibri"/>
                        <w:b/>
                        <w:color w:val="000000"/>
                        <w:sz w:val="14"/>
                        <w:lang w:val="sk-SK" w:eastAsia="sk-SK"/>
                        <w:rPrChange w:id="602" w:author="Beláková Daniela" w:date="2018-12-04T13:01: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603" w:author="Beláková Daniela" w:date="2018-12-04T13:01:00Z">
                          <w:rPr>
                            <w:rFonts w:ascii="Calibri" w:eastAsia="Calibri" w:hAnsi="Calibri" w:cs="Calibri"/>
                            <w:b/>
                            <w:color w:val="000000"/>
                            <w:sz w:val="14"/>
                            <w:lang w:eastAsia="sk-SK"/>
                          </w:rPr>
                        </w:rPrChange>
                      </w:rPr>
                      <w:t>Skupina výdavku:</w:t>
                    </w:r>
                  </w:p>
                </w:txbxContent>
              </v:textbox>
            </v:shape>
          </w:pict>
        </w:r>
      </w:ins>
    </w:p>
    <w:p w:rsidR="00E147B9" w:rsidRPr="00686247" w:rsidRDefault="00E147B9" w:rsidP="00E147B9">
      <w:pPr>
        <w:spacing w:line="265" w:lineRule="auto"/>
        <w:ind w:left="10" w:hanging="10"/>
        <w:rPr>
          <w:ins w:id="604" w:author="Beláková Daniela" w:date="2018-12-04T12:58:00Z"/>
          <w:rFonts w:ascii="Calibri" w:eastAsia="Calibri" w:hAnsi="Calibri" w:cs="Calibri"/>
          <w:color w:val="C91310"/>
          <w:sz w:val="14"/>
          <w:lang w:val="sk-SK" w:eastAsia="sk-SK"/>
          <w:rPrChange w:id="605" w:author="Beláková Daniela" w:date="2018-12-04T13:00:00Z">
            <w:rPr>
              <w:ins w:id="606" w:author="Beláková Daniela" w:date="2018-12-04T12:58:00Z"/>
              <w:rFonts w:ascii="Calibri" w:eastAsia="Calibri" w:hAnsi="Calibri" w:cs="Calibri"/>
              <w:color w:val="C91310"/>
              <w:sz w:val="14"/>
              <w:lang w:eastAsia="sk-SK"/>
            </w:rPr>
          </w:rPrChange>
        </w:rPr>
      </w:pPr>
    </w:p>
    <w:p w:rsidR="00E147B9" w:rsidRPr="00016110" w:rsidRDefault="00AF7178" w:rsidP="00E147B9">
      <w:pPr>
        <w:spacing w:after="571" w:line="609" w:lineRule="auto"/>
        <w:ind w:right="-8329"/>
        <w:rPr>
          <w:ins w:id="607" w:author="Beláková Daniela" w:date="2018-12-04T12:58:00Z"/>
          <w:rFonts w:ascii="Calibri" w:eastAsia="Calibri" w:hAnsi="Calibri" w:cs="Calibri"/>
          <w:color w:val="C91310"/>
          <w:sz w:val="14"/>
          <w:lang w:eastAsia="sk-SK"/>
        </w:rPr>
      </w:pPr>
      <w:ins w:id="608" w:author="Beláková Daniela" w:date="2018-12-04T12:58:00Z">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686247" w:rsidRPr="00686247" w:rsidRDefault="00686247" w:rsidP="00E147B9">
                    <w:pPr>
                      <w:rPr>
                        <w:rFonts w:ascii="Calibri" w:eastAsia="Calibri" w:hAnsi="Calibri" w:cs="Calibri"/>
                        <w:b/>
                        <w:color w:val="000000"/>
                        <w:sz w:val="14"/>
                        <w:lang w:val="sk-SK" w:eastAsia="sk-SK"/>
                        <w:rPrChange w:id="609" w:author="Beláková Daniela" w:date="2018-12-04T13:01: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610" w:author="Beláková Daniela" w:date="2018-12-04T13:01:00Z">
                          <w:rPr>
                            <w:rFonts w:ascii="Calibri" w:eastAsia="Calibri" w:hAnsi="Calibri" w:cs="Calibri"/>
                            <w:b/>
                            <w:color w:val="000000"/>
                            <w:sz w:val="14"/>
                            <w:lang w:eastAsia="sk-SK"/>
                          </w:rPr>
                        </w:rPrChange>
                      </w:rPr>
                      <w:t>Podpoložka výdavku</w:t>
                    </w:r>
                  </w:p>
                </w:txbxContent>
              </v:textbox>
            </v:shape>
          </w:pict>
        </w:r>
      </w:ins>
    </w:p>
    <w:p w:rsidR="00E147B9" w:rsidRPr="00016110" w:rsidRDefault="00E147B9" w:rsidP="00E147B9">
      <w:pPr>
        <w:spacing w:line="265" w:lineRule="auto"/>
        <w:rPr>
          <w:ins w:id="611"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12"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13"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14"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15"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16" w:author="Beláková Daniela" w:date="2018-12-04T12:58:00Z"/>
          <w:rFonts w:ascii="Calibri" w:eastAsia="Calibri" w:hAnsi="Calibri" w:cs="Calibri"/>
          <w:color w:val="C91310"/>
          <w:sz w:val="14"/>
          <w:lang w:eastAsia="sk-SK"/>
        </w:rPr>
      </w:pPr>
    </w:p>
    <w:p w:rsidR="00E147B9" w:rsidRPr="00686247" w:rsidRDefault="00E147B9" w:rsidP="00E147B9">
      <w:pPr>
        <w:keepNext/>
        <w:keepLines/>
        <w:spacing w:line="259" w:lineRule="auto"/>
        <w:outlineLvl w:val="2"/>
        <w:rPr>
          <w:ins w:id="617" w:author="Beláková Daniela" w:date="2018-12-04T12:58:00Z"/>
          <w:rFonts w:ascii="Calibri" w:eastAsia="Calibri" w:hAnsi="Calibri" w:cs="Calibri"/>
          <w:b/>
          <w:color w:val="7F7F82"/>
          <w:sz w:val="20"/>
          <w:lang w:val="sk-SK" w:eastAsia="sk-SK"/>
          <w:rPrChange w:id="618" w:author="Beláková Daniela" w:date="2018-12-04T13:01:00Z">
            <w:rPr>
              <w:ins w:id="619" w:author="Beláková Daniela" w:date="2018-12-04T12:58:00Z"/>
              <w:rFonts w:ascii="Calibri" w:eastAsia="Calibri" w:hAnsi="Calibri" w:cs="Calibri"/>
              <w:b/>
              <w:color w:val="7F7F82"/>
              <w:sz w:val="20"/>
              <w:lang w:eastAsia="sk-SK"/>
            </w:rPr>
          </w:rPrChange>
        </w:rPr>
      </w:pPr>
      <w:ins w:id="620" w:author="Beláková Daniela" w:date="2018-12-04T12:58:00Z">
        <w:r w:rsidRPr="00686247">
          <w:rPr>
            <w:rFonts w:ascii="Calibri" w:eastAsia="Calibri" w:hAnsi="Calibri" w:cs="Calibri"/>
            <w:b/>
            <w:color w:val="7F7F82"/>
            <w:sz w:val="20"/>
            <w:lang w:val="sk-SK" w:eastAsia="sk-SK"/>
            <w:rPrChange w:id="621" w:author="Beláková Daniela" w:date="2018-12-04T13:01:00Z">
              <w:rPr>
                <w:rFonts w:ascii="Calibri" w:eastAsia="Calibri" w:hAnsi="Calibri" w:cs="Calibri"/>
                <w:b/>
                <w:color w:val="7F7F82"/>
                <w:sz w:val="20"/>
                <w:lang w:eastAsia="sk-SK"/>
              </w:rPr>
            </w:rPrChange>
          </w:rPr>
          <w:t>Nepriame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622" w:author="Beláková Daniela" w:date="2018-12-04T12:59: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623">
          <w:tblGrid>
            <w:gridCol w:w="2400"/>
            <w:gridCol w:w="3800"/>
            <w:gridCol w:w="1219"/>
            <w:gridCol w:w="2781"/>
          </w:tblGrid>
        </w:tblGridChange>
      </w:tblGrid>
      <w:tr w:rsidR="00E147B9" w:rsidRPr="00686247" w:rsidTr="00E147B9">
        <w:trPr>
          <w:trHeight w:val="640"/>
          <w:ins w:id="624" w:author="Beláková Daniela" w:date="2018-12-04T12:58:00Z"/>
          <w:trPrChange w:id="625" w:author="Beláková Daniela" w:date="2018-12-04T12:59:00Z">
            <w:trPr>
              <w:trHeight w:val="640"/>
            </w:trPr>
          </w:trPrChange>
        </w:trPr>
        <w:tc>
          <w:tcPr>
            <w:tcW w:w="2400" w:type="dxa"/>
            <w:tcBorders>
              <w:top w:val="nil"/>
              <w:left w:val="nil"/>
              <w:bottom w:val="nil"/>
              <w:right w:val="nil"/>
            </w:tcBorders>
            <w:shd w:val="clear" w:color="auto" w:fill="C0C0C0"/>
            <w:vAlign w:val="bottom"/>
            <w:tcPrChange w:id="626" w:author="Beláková Daniela" w:date="2018-12-04T12:59:00Z">
              <w:tcPr>
                <w:tcW w:w="2400" w:type="dxa"/>
                <w:tcBorders>
                  <w:top w:val="nil"/>
                  <w:left w:val="nil"/>
                  <w:bottom w:val="nil"/>
                  <w:right w:val="nil"/>
                </w:tcBorders>
                <w:shd w:val="clear" w:color="auto" w:fill="C0C0C0"/>
                <w:vAlign w:val="bottom"/>
              </w:tcPr>
            </w:tcPrChange>
          </w:tcPr>
          <w:p w:rsidR="00E147B9" w:rsidRPr="00686247" w:rsidRDefault="00E147B9" w:rsidP="00686247">
            <w:pPr>
              <w:spacing w:line="259" w:lineRule="auto"/>
              <w:ind w:left="200"/>
              <w:rPr>
                <w:ins w:id="627" w:author="Beláková Daniela" w:date="2018-12-04T12:58:00Z"/>
                <w:rFonts w:ascii="Calibri" w:eastAsia="Calibri" w:hAnsi="Calibri" w:cs="Calibri"/>
                <w:color w:val="C91310"/>
                <w:sz w:val="14"/>
              </w:rPr>
            </w:pPr>
            <w:ins w:id="628" w:author="Beláková Daniela" w:date="2018-12-04T12:58:00Z">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ins>
          </w:p>
        </w:tc>
        <w:tc>
          <w:tcPr>
            <w:tcW w:w="3800" w:type="dxa"/>
            <w:tcBorders>
              <w:top w:val="nil"/>
              <w:left w:val="nil"/>
              <w:bottom w:val="nil"/>
              <w:right w:val="nil"/>
            </w:tcBorders>
            <w:shd w:val="clear" w:color="auto" w:fill="C0C0C0"/>
            <w:vAlign w:val="bottom"/>
            <w:tcPrChange w:id="629" w:author="Beláková Daniela" w:date="2018-12-04T12:59:00Z">
              <w:tcPr>
                <w:tcW w:w="3800" w:type="dxa"/>
                <w:tcBorders>
                  <w:top w:val="nil"/>
                  <w:left w:val="nil"/>
                  <w:bottom w:val="nil"/>
                  <w:right w:val="nil"/>
                </w:tcBorders>
                <w:shd w:val="clear" w:color="auto" w:fill="C0C0C0"/>
                <w:vAlign w:val="bottom"/>
              </w:tcPr>
            </w:tcPrChange>
          </w:tcPr>
          <w:p w:rsidR="00E147B9" w:rsidRPr="00686247" w:rsidRDefault="00E147B9" w:rsidP="00686247">
            <w:pPr>
              <w:spacing w:line="259" w:lineRule="auto"/>
              <w:rPr>
                <w:ins w:id="630"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C0C0C0"/>
            <w:tcPrChange w:id="631" w:author="Beláková Daniela" w:date="2018-12-04T12:59:00Z">
              <w:tcPr>
                <w:tcW w:w="1219" w:type="dxa"/>
                <w:tcBorders>
                  <w:top w:val="nil"/>
                  <w:left w:val="nil"/>
                  <w:bottom w:val="nil"/>
                  <w:right w:val="nil"/>
                </w:tcBorders>
                <w:shd w:val="clear" w:color="auto" w:fill="C0C0C0"/>
              </w:tcPr>
            </w:tcPrChange>
          </w:tcPr>
          <w:p w:rsidR="00E147B9" w:rsidRPr="00686247" w:rsidRDefault="00E147B9" w:rsidP="00686247">
            <w:pPr>
              <w:spacing w:after="160" w:line="259" w:lineRule="auto"/>
              <w:rPr>
                <w:ins w:id="632"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C0C0C0"/>
            <w:tcPrChange w:id="633" w:author="Beláková Daniela" w:date="2018-12-04T12:59:00Z">
              <w:tcPr>
                <w:tcW w:w="2781" w:type="dxa"/>
                <w:tcBorders>
                  <w:top w:val="nil"/>
                  <w:left w:val="nil"/>
                  <w:bottom w:val="nil"/>
                  <w:right w:val="nil"/>
                </w:tcBorders>
                <w:shd w:val="clear" w:color="auto" w:fill="C0C0C0"/>
              </w:tcPr>
            </w:tcPrChange>
          </w:tcPr>
          <w:p w:rsidR="00E147B9" w:rsidRPr="00686247" w:rsidRDefault="00E147B9" w:rsidP="00686247">
            <w:pPr>
              <w:spacing w:after="135" w:line="259" w:lineRule="auto"/>
              <w:ind w:left="202"/>
              <w:jc w:val="center"/>
              <w:rPr>
                <w:ins w:id="634" w:author="Beláková Daniela" w:date="2018-12-04T12:58:00Z"/>
                <w:rFonts w:ascii="Calibri" w:eastAsia="Calibri" w:hAnsi="Calibri" w:cs="Calibri"/>
                <w:color w:val="C91310"/>
                <w:sz w:val="14"/>
              </w:rPr>
            </w:pPr>
            <w:ins w:id="635" w:author="Beláková Daniela" w:date="2018-12-04T12:58:00Z">
              <w:r w:rsidRPr="00AF7178">
                <w:rPr>
                  <w:rFonts w:ascii="Calibri" w:eastAsia="Calibri" w:hAnsi="Calibri" w:cs="Calibri"/>
                  <w:b/>
                  <w:color w:val="000000"/>
                  <w:sz w:val="14"/>
                </w:rPr>
                <w:t>Celková výška oprávnených výdavkov</w:t>
              </w:r>
            </w:ins>
          </w:p>
          <w:p w:rsidR="00E147B9" w:rsidRPr="00686247" w:rsidRDefault="00E147B9" w:rsidP="00686247">
            <w:pPr>
              <w:spacing w:line="259" w:lineRule="auto"/>
              <w:jc w:val="right"/>
              <w:rPr>
                <w:ins w:id="636" w:author="Beláková Daniela" w:date="2018-12-04T12:58:00Z"/>
                <w:rFonts w:ascii="Calibri" w:eastAsia="Calibri" w:hAnsi="Calibri" w:cs="Calibri"/>
                <w:color w:val="C91310"/>
                <w:sz w:val="14"/>
              </w:rPr>
            </w:pPr>
            <w:ins w:id="637" w:author="Beláková Daniela" w:date="2018-12-04T12:58:00Z">
              <w:r w:rsidRPr="00AF7178">
                <w:rPr>
                  <w:rFonts w:ascii="Roboto" w:hAnsi="Roboto" w:cs="Roboto"/>
                  <w:color w:val="000000"/>
                  <w:sz w:val="20"/>
                  <w:szCs w:val="20"/>
                </w:rPr>
                <w:t>(143a)</w:t>
              </w:r>
            </w:ins>
          </w:p>
        </w:tc>
      </w:tr>
      <w:tr w:rsidR="00E147B9" w:rsidRPr="00686247" w:rsidTr="00E147B9">
        <w:trPr>
          <w:trHeight w:val="1040"/>
          <w:ins w:id="638" w:author="Beláková Daniela" w:date="2018-12-04T12:58:00Z"/>
          <w:trPrChange w:id="639" w:author="Beláková Daniela" w:date="2018-12-04T12:59:00Z">
            <w:trPr>
              <w:trHeight w:val="1040"/>
            </w:trPr>
          </w:trPrChange>
        </w:trPr>
        <w:tc>
          <w:tcPr>
            <w:tcW w:w="2400" w:type="dxa"/>
            <w:tcBorders>
              <w:top w:val="nil"/>
              <w:left w:val="nil"/>
              <w:bottom w:val="nil"/>
              <w:right w:val="nil"/>
            </w:tcBorders>
            <w:shd w:val="clear" w:color="auto" w:fill="F0F0F0"/>
            <w:tcPrChange w:id="640" w:author="Beláková Daniela" w:date="2018-12-04T12:59:00Z">
              <w:tcPr>
                <w:tcW w:w="2400" w:type="dxa"/>
                <w:tcBorders>
                  <w:top w:val="nil"/>
                  <w:left w:val="nil"/>
                  <w:bottom w:val="nil"/>
                  <w:right w:val="nil"/>
                </w:tcBorders>
                <w:shd w:val="clear" w:color="auto" w:fill="F0F0F0"/>
              </w:tcPr>
            </w:tcPrChange>
          </w:tcPr>
          <w:p w:rsidR="00E147B9" w:rsidRPr="00686247" w:rsidRDefault="00E147B9" w:rsidP="00686247">
            <w:pPr>
              <w:spacing w:line="259" w:lineRule="auto"/>
              <w:ind w:left="200"/>
              <w:rPr>
                <w:ins w:id="641" w:author="Beláková Daniela" w:date="2018-12-04T12:58:00Z"/>
                <w:rFonts w:ascii="Calibri" w:eastAsia="Calibri" w:hAnsi="Calibri" w:cs="Calibri"/>
                <w:color w:val="C91310"/>
                <w:sz w:val="14"/>
              </w:rPr>
            </w:pPr>
            <w:ins w:id="642" w:author="Beláková Daniela" w:date="2018-12-04T12:58:00Z">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ins>
          </w:p>
        </w:tc>
        <w:tc>
          <w:tcPr>
            <w:tcW w:w="3800" w:type="dxa"/>
            <w:tcBorders>
              <w:top w:val="nil"/>
              <w:left w:val="nil"/>
              <w:bottom w:val="nil"/>
              <w:right w:val="nil"/>
            </w:tcBorders>
            <w:shd w:val="clear" w:color="auto" w:fill="F0F0F0"/>
            <w:tcPrChange w:id="643" w:author="Beláková Daniela" w:date="2018-12-04T12:59:00Z">
              <w:tcPr>
                <w:tcW w:w="3800" w:type="dxa"/>
                <w:tcBorders>
                  <w:top w:val="nil"/>
                  <w:left w:val="nil"/>
                  <w:bottom w:val="nil"/>
                  <w:right w:val="nil"/>
                </w:tcBorders>
                <w:shd w:val="clear" w:color="auto" w:fill="F0F0F0"/>
              </w:tcPr>
            </w:tcPrChange>
          </w:tcPr>
          <w:p w:rsidR="00E147B9" w:rsidRPr="00686247" w:rsidRDefault="00E147B9" w:rsidP="00686247">
            <w:pPr>
              <w:spacing w:line="259" w:lineRule="auto"/>
              <w:rPr>
                <w:ins w:id="644"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F0F0F0"/>
            <w:tcPrChange w:id="645" w:author="Beláková Daniela" w:date="2018-12-04T12:59:00Z">
              <w:tcPr>
                <w:tcW w:w="1219" w:type="dxa"/>
                <w:tcBorders>
                  <w:top w:val="nil"/>
                  <w:left w:val="nil"/>
                  <w:bottom w:val="nil"/>
                  <w:right w:val="nil"/>
                </w:tcBorders>
                <w:shd w:val="clear" w:color="auto" w:fill="F0F0F0"/>
              </w:tcPr>
            </w:tcPrChange>
          </w:tcPr>
          <w:p w:rsidR="00E147B9" w:rsidRPr="00686247" w:rsidRDefault="00E147B9" w:rsidP="00686247">
            <w:pPr>
              <w:spacing w:after="160" w:line="259" w:lineRule="auto"/>
              <w:rPr>
                <w:ins w:id="646"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F0F0F0"/>
            <w:tcPrChange w:id="647" w:author="Beláková Daniela" w:date="2018-12-04T12:59:00Z">
              <w:tcPr>
                <w:tcW w:w="2781" w:type="dxa"/>
                <w:tcBorders>
                  <w:top w:val="nil"/>
                  <w:left w:val="nil"/>
                  <w:bottom w:val="nil"/>
                  <w:right w:val="nil"/>
                </w:tcBorders>
                <w:shd w:val="clear" w:color="auto" w:fill="F0F0F0"/>
              </w:tcPr>
            </w:tcPrChange>
          </w:tcPr>
          <w:p w:rsidR="00E147B9" w:rsidRPr="00686247" w:rsidRDefault="00E147B9" w:rsidP="00686247">
            <w:pPr>
              <w:spacing w:line="259" w:lineRule="auto"/>
              <w:ind w:left="709"/>
              <w:jc w:val="right"/>
              <w:rPr>
                <w:ins w:id="648" w:author="Beláková Daniela" w:date="2018-12-04T12:58:00Z"/>
                <w:rFonts w:ascii="Calibri" w:eastAsia="Calibri" w:hAnsi="Calibri" w:cs="Calibri"/>
                <w:color w:val="C91310"/>
                <w:sz w:val="14"/>
              </w:rPr>
            </w:pPr>
            <w:ins w:id="649" w:author="Beláková Daniela" w:date="2018-12-04T12:58:00Z">
              <w:r w:rsidRPr="00AF7178">
                <w:rPr>
                  <w:rFonts w:ascii="Roboto" w:hAnsi="Roboto" w:cs="Roboto"/>
                  <w:color w:val="000000"/>
                  <w:sz w:val="20"/>
                  <w:szCs w:val="20"/>
                </w:rPr>
                <w:t>(144a)</w:t>
              </w:r>
            </w:ins>
          </w:p>
        </w:tc>
      </w:tr>
    </w:tbl>
    <w:p w:rsidR="00E147B9" w:rsidRPr="00016110" w:rsidRDefault="00AF7178" w:rsidP="00E147B9">
      <w:pPr>
        <w:spacing w:line="265" w:lineRule="auto"/>
        <w:ind w:left="10" w:hanging="10"/>
        <w:rPr>
          <w:ins w:id="650" w:author="Beláková Daniela" w:date="2018-12-04T12:58:00Z"/>
          <w:rFonts w:ascii="Calibri" w:eastAsia="Calibri" w:hAnsi="Calibri" w:cs="Calibri"/>
          <w:b/>
          <w:color w:val="000000"/>
          <w:sz w:val="14"/>
          <w:lang w:eastAsia="sk-SK"/>
        </w:rPr>
      </w:pPr>
      <w:ins w:id="651" w:author="Beláková Daniela" w:date="2018-12-04T12:58:00Z">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4E61D3">
                      <w:rPr>
                        <w:rFonts w:ascii="Calibri" w:eastAsia="Calibri" w:hAnsi="Calibri" w:cs="Calibri"/>
                        <w:b/>
                        <w:color w:val="000000"/>
                        <w:sz w:val="14"/>
                        <w:lang w:val="sk-SK" w:eastAsia="sk-SK"/>
                        <w:rPrChange w:id="652" w:author="Beláková Daniela" w:date="2018-12-04T13:01:00Z">
                          <w:rPr>
                            <w:rFonts w:ascii="Calibri" w:eastAsia="Calibri" w:hAnsi="Calibri" w:cs="Calibri"/>
                            <w:b/>
                            <w:color w:val="000000"/>
                            <w:sz w:val="14"/>
                            <w:lang w:eastAsia="sk-SK"/>
                          </w:rPr>
                        </w:rPrChange>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4E61D3">
                      <w:rPr>
                        <w:rFonts w:ascii="Calibri" w:eastAsia="Calibri" w:hAnsi="Calibri" w:cs="Calibri"/>
                        <w:b/>
                        <w:color w:val="000000"/>
                        <w:sz w:val="14"/>
                        <w:lang w:val="sk-SK" w:eastAsia="sk-SK"/>
                        <w:rPrChange w:id="653" w:author="Beláková Daniela" w:date="2018-12-04T13:01:00Z">
                          <w:rPr>
                            <w:rFonts w:ascii="Calibri" w:eastAsia="Calibri" w:hAnsi="Calibri" w:cs="Calibri"/>
                            <w:b/>
                            <w:color w:val="000000"/>
                            <w:sz w:val="14"/>
                            <w:lang w:eastAsia="sk-SK"/>
                          </w:rPr>
                        </w:rPrChange>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ins>
    </w:p>
    <w:p w:rsidR="00E147B9" w:rsidRPr="00016110" w:rsidRDefault="00E147B9" w:rsidP="00E147B9">
      <w:pPr>
        <w:spacing w:line="265" w:lineRule="auto"/>
        <w:ind w:left="10" w:hanging="10"/>
        <w:rPr>
          <w:ins w:id="654" w:author="Beláková Daniela" w:date="2018-12-04T12:58:00Z"/>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ins w:id="655" w:author="Beláková Daniela" w:date="2018-12-04T12:58:00Z"/>
        </w:trPr>
        <w:tc>
          <w:tcPr>
            <w:tcW w:w="4560" w:type="dxa"/>
            <w:tcBorders>
              <w:top w:val="single" w:sz="4" w:space="0" w:color="A8A9AD"/>
              <w:left w:val="nil"/>
              <w:bottom w:val="nil"/>
              <w:right w:val="nil"/>
            </w:tcBorders>
          </w:tcPr>
          <w:p w:rsidR="00E147B9" w:rsidRPr="004E61D3" w:rsidRDefault="00E147B9" w:rsidP="00686247">
            <w:pPr>
              <w:spacing w:line="259" w:lineRule="auto"/>
              <w:rPr>
                <w:ins w:id="656" w:author="Beláková Daniela" w:date="2018-12-04T12:58:00Z"/>
                <w:rFonts w:ascii="Calibri" w:eastAsia="Calibri" w:hAnsi="Calibri" w:cs="Calibri"/>
                <w:color w:val="C91310"/>
                <w:sz w:val="14"/>
              </w:rPr>
            </w:pPr>
            <w:ins w:id="657" w:author="Beláková Daniela" w:date="2018-12-04T12:58:00Z">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ins>
          </w:p>
          <w:p w:rsidR="00E147B9" w:rsidRPr="004E61D3" w:rsidRDefault="00E147B9" w:rsidP="00686247">
            <w:pPr>
              <w:spacing w:line="259" w:lineRule="auto"/>
              <w:ind w:left="600" w:right="97"/>
              <w:rPr>
                <w:ins w:id="658" w:author="Beláková Daniela" w:date="2018-12-04T12:58:00Z"/>
                <w:rFonts w:ascii="Calibri" w:eastAsia="Calibri" w:hAnsi="Calibri" w:cs="Calibri"/>
                <w:color w:val="C91310"/>
                <w:sz w:val="14"/>
              </w:rPr>
            </w:pPr>
            <w:ins w:id="659" w:author="Beláková Daniela" w:date="2018-12-04T12:58:00Z">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ins>
          </w:p>
        </w:tc>
        <w:tc>
          <w:tcPr>
            <w:tcW w:w="1108" w:type="dxa"/>
            <w:tcBorders>
              <w:top w:val="single" w:sz="4" w:space="0" w:color="A8A9AD"/>
              <w:left w:val="nil"/>
              <w:bottom w:val="nil"/>
              <w:right w:val="nil"/>
            </w:tcBorders>
          </w:tcPr>
          <w:p w:rsidR="00E147B9" w:rsidRPr="004E61D3" w:rsidRDefault="00E147B9" w:rsidP="00686247">
            <w:pPr>
              <w:spacing w:line="259" w:lineRule="auto"/>
              <w:rPr>
                <w:ins w:id="660" w:author="Beláková Daniela" w:date="2018-12-04T12:58:00Z"/>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ins w:id="661" w:author="Beláková Daniela" w:date="2018-12-04T12:58:00Z"/>
                <w:rFonts w:ascii="Calibri" w:eastAsia="Calibri" w:hAnsi="Calibri" w:cs="Calibri"/>
                <w:color w:val="C91310"/>
                <w:sz w:val="14"/>
              </w:rPr>
            </w:pPr>
            <w:ins w:id="662" w:author="Beláková Daniela" w:date="2018-12-04T12:58:00Z">
              <w:r w:rsidRPr="00AF7178">
                <w:rPr>
                  <w:rFonts w:ascii="Roboto" w:hAnsi="Roboto" w:cs="Roboto"/>
                  <w:color w:val="000000"/>
                  <w:sz w:val="20"/>
                  <w:szCs w:val="20"/>
                </w:rPr>
                <w:t>(145a)</w:t>
              </w:r>
            </w:ins>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ins w:id="663" w:author="Beláková Daniela" w:date="2018-12-04T12:58:00Z"/>
                <w:rFonts w:ascii="Calibri" w:eastAsia="Calibri" w:hAnsi="Calibri" w:cs="Calibri"/>
                <w:color w:val="C91310"/>
                <w:sz w:val="14"/>
              </w:rPr>
            </w:pPr>
            <w:ins w:id="664" w:author="Beláková Daniela" w:date="2018-12-04T12:58:00Z">
              <w:r w:rsidRPr="00AF7178">
                <w:rPr>
                  <w:rFonts w:ascii="Roboto" w:hAnsi="Roboto" w:cs="Roboto"/>
                  <w:color w:val="000000"/>
                  <w:sz w:val="20"/>
                  <w:szCs w:val="20"/>
                </w:rPr>
                <w:t xml:space="preserve">          (145b)</w:t>
              </w:r>
            </w:ins>
          </w:p>
        </w:tc>
      </w:tr>
      <w:tr w:rsidR="00E147B9" w:rsidRPr="004E61D3" w:rsidTr="00686247">
        <w:trPr>
          <w:trHeight w:val="336"/>
          <w:ins w:id="665" w:author="Beláková Daniela" w:date="2018-12-04T12:58:00Z"/>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ins w:id="666" w:author="Beláková Daniela" w:date="2018-12-04T12:58:00Z"/>
                <w:rFonts w:ascii="Calibri" w:eastAsia="Calibri" w:hAnsi="Calibri" w:cs="Calibri"/>
                <w:color w:val="C91310"/>
                <w:sz w:val="14"/>
              </w:rPr>
            </w:pPr>
            <w:ins w:id="667" w:author="Beláková Daniela" w:date="2018-12-04T12:58:00Z">
              <w:r w:rsidRPr="00AF7178">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ins w:id="668" w:author="Beláková Daniela" w:date="2018-12-04T12:58:00Z"/>
                <w:rFonts w:ascii="Calibri" w:eastAsia="Calibri" w:hAnsi="Calibri" w:cs="Calibri"/>
                <w:color w:val="C91310"/>
                <w:sz w:val="14"/>
              </w:rPr>
            </w:pPr>
            <w:ins w:id="669" w:author="Beláková Daniela" w:date="2018-12-04T12:58:00Z">
              <w:r w:rsidRPr="00AF7178">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ins w:id="670" w:author="Beláková Daniela" w:date="2018-12-04T12:58:00Z"/>
                <w:rFonts w:ascii="Calibri" w:eastAsia="Calibri" w:hAnsi="Calibri" w:cs="Calibri"/>
                <w:color w:val="C91310"/>
                <w:sz w:val="14"/>
              </w:rPr>
            </w:pPr>
            <w:ins w:id="671" w:author="Beláková Daniela" w:date="2018-12-04T12:58:00Z">
              <w:r w:rsidRPr="00AF7178">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ins w:id="672" w:author="Beláková Daniela" w:date="2018-12-04T12:58:00Z"/>
                <w:rFonts w:ascii="Calibri" w:eastAsia="Calibri" w:hAnsi="Calibri" w:cs="Calibri"/>
                <w:color w:val="C91310"/>
                <w:sz w:val="14"/>
              </w:rPr>
            </w:pPr>
            <w:ins w:id="673" w:author="Beláková Daniela" w:date="2018-12-04T12:58:00Z">
              <w:r w:rsidRPr="00AF7178">
                <w:rPr>
                  <w:rFonts w:ascii="Calibri" w:eastAsia="Calibri" w:hAnsi="Calibri" w:cs="Calibri"/>
                  <w:b/>
                  <w:i/>
                  <w:color w:val="000000"/>
                  <w:sz w:val="14"/>
                </w:rPr>
                <w:t>Suma</w:t>
              </w:r>
            </w:ins>
          </w:p>
        </w:tc>
      </w:tr>
      <w:tr w:rsidR="00E147B9" w:rsidRPr="004E61D3" w:rsidTr="00686247">
        <w:trPr>
          <w:trHeight w:val="521"/>
          <w:ins w:id="674" w:author="Beláková Daniela" w:date="2018-12-04T12:58:00Z"/>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ins w:id="675" w:author="Beláková Daniela" w:date="2018-12-04T12:58:00Z"/>
                <w:rFonts w:ascii="Calibri" w:eastAsia="Calibri" w:hAnsi="Calibri" w:cs="Calibri"/>
                <w:color w:val="C91310"/>
                <w:sz w:val="14"/>
              </w:rPr>
            </w:pPr>
            <w:ins w:id="676" w:author="Beláková Daniela" w:date="2018-12-04T12:58:00Z">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ins>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77" w:author="Beláková Daniela" w:date="2018-12-04T12:58:00Z"/>
                <w:rFonts w:ascii="Calibri" w:eastAsia="Calibri" w:hAnsi="Calibri" w:cs="Calibri"/>
                <w:color w:val="C91310"/>
                <w:sz w:val="14"/>
              </w:rPr>
            </w:pPr>
            <w:ins w:id="678" w:author="Beláková Daniela" w:date="2018-12-04T12:58:00Z">
              <w:r w:rsidRPr="00AF7178">
                <w:rPr>
                  <w:rFonts w:ascii="Roboto" w:hAnsi="Roboto" w:cs="Roboto"/>
                  <w:color w:val="000000"/>
                  <w:sz w:val="20"/>
                  <w:szCs w:val="20"/>
                </w:rPr>
                <w:t>(147b)</w:t>
              </w:r>
            </w:ins>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79" w:author="Beláková Daniela" w:date="2018-12-04T12:58:00Z"/>
                <w:rFonts w:ascii="Calibri" w:eastAsia="Calibri" w:hAnsi="Calibri" w:cs="Calibri"/>
                <w:color w:val="C91310"/>
                <w:sz w:val="14"/>
              </w:rPr>
            </w:pPr>
            <w:ins w:id="680" w:author="Beláková Daniela" w:date="2018-12-04T12:58:00Z">
              <w:r w:rsidRPr="00AF7178">
                <w:rPr>
                  <w:rFonts w:ascii="Roboto" w:hAnsi="Roboto" w:cs="Roboto"/>
                  <w:color w:val="000000"/>
                  <w:sz w:val="20"/>
                  <w:szCs w:val="20"/>
                </w:rPr>
                <w:t>(147c)</w:t>
              </w:r>
            </w:ins>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81" w:author="Beláková Daniela" w:date="2018-12-04T12:58:00Z"/>
                <w:rFonts w:ascii="Calibri" w:eastAsia="Calibri" w:hAnsi="Calibri" w:cs="Calibri"/>
                <w:color w:val="C91310"/>
                <w:sz w:val="14"/>
              </w:rPr>
            </w:pPr>
            <w:ins w:id="682" w:author="Beláková Daniela" w:date="2018-12-04T12:58:00Z">
              <w:r w:rsidRPr="00AF7178">
                <w:rPr>
                  <w:rFonts w:ascii="Roboto" w:hAnsi="Roboto" w:cs="Roboto"/>
                  <w:color w:val="000000"/>
                  <w:sz w:val="20"/>
                  <w:szCs w:val="20"/>
                </w:rPr>
                <w:t xml:space="preserve"> (147d)</w:t>
              </w:r>
            </w:ins>
          </w:p>
        </w:tc>
      </w:tr>
      <w:tr w:rsidR="00E147B9" w:rsidRPr="004E61D3" w:rsidTr="00686247">
        <w:trPr>
          <w:trHeight w:val="510"/>
          <w:ins w:id="683" w:author="Beláková Daniela" w:date="2018-12-04T12:58:00Z"/>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ins w:id="684" w:author="Beláková Daniela" w:date="2018-12-04T12:58:00Z"/>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ins w:id="685" w:author="Beláková Daniela" w:date="2018-12-04T12:58:00Z"/>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ins w:id="686" w:author="Beláková Daniela" w:date="2018-12-04T12:58:00Z"/>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ins w:id="687" w:author="Beláková Daniela" w:date="2018-12-04T12:58:00Z"/>
                <w:rFonts w:ascii="Calibri" w:eastAsia="Calibri" w:hAnsi="Calibri" w:cs="Calibri"/>
                <w:color w:val="C91310"/>
                <w:sz w:val="14"/>
              </w:rPr>
            </w:pPr>
          </w:p>
        </w:tc>
      </w:tr>
    </w:tbl>
    <w:p w:rsidR="00E147B9" w:rsidRPr="00016110" w:rsidRDefault="00AF7178" w:rsidP="00E147B9">
      <w:pPr>
        <w:spacing w:line="265" w:lineRule="auto"/>
        <w:ind w:left="10" w:hanging="10"/>
        <w:rPr>
          <w:ins w:id="688" w:author="Beláková Daniela" w:date="2018-12-04T12:58:00Z"/>
          <w:rFonts w:ascii="Calibri" w:eastAsia="Calibri" w:hAnsi="Calibri" w:cs="Calibri"/>
          <w:color w:val="C91310"/>
          <w:sz w:val="14"/>
          <w:lang w:eastAsia="sk-SK"/>
        </w:rPr>
      </w:pPr>
      <w:ins w:id="689" w:author="Beláková Daniela" w:date="2018-12-04T12:58:00Z">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w:txbxContent>
                  <w:p w:rsidR="00686247" w:rsidRPr="004E61D3" w:rsidRDefault="00686247" w:rsidP="00E147B9">
                    <w:pPr>
                      <w:rPr>
                        <w:b/>
                        <w:lang w:val="sk-SK"/>
                        <w:rPrChange w:id="690" w:author="Beláková Daniela" w:date="2018-12-04T13:01:00Z">
                          <w:rPr>
                            <w:b/>
                          </w:rPr>
                        </w:rPrChange>
                      </w:rPr>
                    </w:pPr>
                    <w:r w:rsidRPr="004E61D3">
                      <w:rPr>
                        <w:rFonts w:ascii="Calibri" w:eastAsia="Calibri" w:hAnsi="Calibri" w:cs="Calibri"/>
                        <w:b/>
                        <w:color w:val="000000"/>
                        <w:sz w:val="14"/>
                        <w:lang w:val="sk-SK" w:eastAsia="sk-SK"/>
                        <w:rPrChange w:id="691" w:author="Beláková Daniela" w:date="2018-12-04T13:01:00Z">
                          <w:rPr>
                            <w:rFonts w:ascii="Calibri" w:eastAsia="Calibri" w:hAnsi="Calibri" w:cs="Calibri"/>
                            <w:b/>
                            <w:color w:val="000000"/>
                            <w:sz w:val="14"/>
                            <w:lang w:eastAsia="sk-SK"/>
                          </w:rPr>
                        </w:rPrChange>
                      </w:rPr>
                      <w:t>Skupina výdavku:</w:t>
                    </w:r>
                  </w:p>
                </w:txbxContent>
              </v:textbox>
            </v:shape>
          </w:pict>
        </w:r>
      </w:ins>
    </w:p>
    <w:p w:rsidR="00E147B9" w:rsidRPr="00016110" w:rsidRDefault="00E147B9" w:rsidP="00E147B9">
      <w:pPr>
        <w:spacing w:line="265" w:lineRule="auto"/>
        <w:ind w:left="10" w:hanging="10"/>
        <w:rPr>
          <w:ins w:id="692" w:author="Beláková Daniela" w:date="2018-12-04T12:58:00Z"/>
          <w:rFonts w:ascii="Calibri" w:eastAsia="Calibri" w:hAnsi="Calibri" w:cs="Calibri"/>
          <w:color w:val="C91310"/>
          <w:sz w:val="14"/>
          <w:lang w:eastAsia="sk-SK"/>
        </w:rPr>
      </w:pPr>
    </w:p>
    <w:p w:rsidR="00E147B9" w:rsidRPr="00016110" w:rsidRDefault="00AF7178" w:rsidP="00E147B9">
      <w:pPr>
        <w:spacing w:after="571" w:line="609" w:lineRule="auto"/>
        <w:ind w:right="-8329"/>
        <w:rPr>
          <w:ins w:id="693" w:author="Beláková Daniela" w:date="2018-12-04T12:58:00Z"/>
          <w:rFonts w:ascii="Calibri" w:eastAsia="Calibri" w:hAnsi="Calibri" w:cs="Calibri"/>
          <w:color w:val="C91310"/>
          <w:sz w:val="14"/>
          <w:lang w:eastAsia="sk-SK"/>
        </w:rPr>
      </w:pPr>
      <w:ins w:id="694" w:author="Beláková Daniela" w:date="2018-12-04T12:58:00Z">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w:txbxContent>
                  <w:p w:rsidR="00686247" w:rsidRPr="004E61D3" w:rsidRDefault="00686247" w:rsidP="00E147B9">
                    <w:pPr>
                      <w:rPr>
                        <w:rFonts w:ascii="Calibri" w:eastAsia="Calibri" w:hAnsi="Calibri" w:cs="Calibri"/>
                        <w:b/>
                        <w:color w:val="000000"/>
                        <w:sz w:val="14"/>
                        <w:lang w:val="sk-SK" w:eastAsia="sk-SK"/>
                        <w:rPrChange w:id="695" w:author="Beláková Daniela" w:date="2018-12-04T13:01:00Z">
                          <w:rPr>
                            <w:rFonts w:ascii="Calibri" w:eastAsia="Calibri" w:hAnsi="Calibri" w:cs="Calibri"/>
                            <w:b/>
                            <w:color w:val="000000"/>
                            <w:sz w:val="14"/>
                            <w:lang w:eastAsia="sk-SK"/>
                          </w:rPr>
                        </w:rPrChange>
                      </w:rPr>
                    </w:pPr>
                    <w:r w:rsidRPr="004E61D3">
                      <w:rPr>
                        <w:rFonts w:ascii="Calibri" w:eastAsia="Calibri" w:hAnsi="Calibri" w:cs="Calibri"/>
                        <w:b/>
                        <w:color w:val="000000"/>
                        <w:sz w:val="14"/>
                        <w:lang w:val="sk-SK" w:eastAsia="sk-SK"/>
                        <w:rPrChange w:id="696" w:author="Beláková Daniela" w:date="2018-12-04T13:01:00Z">
                          <w:rPr>
                            <w:rFonts w:ascii="Calibri" w:eastAsia="Calibri" w:hAnsi="Calibri" w:cs="Calibri"/>
                            <w:b/>
                            <w:color w:val="000000"/>
                            <w:sz w:val="14"/>
                            <w:lang w:eastAsia="sk-SK"/>
                          </w:rPr>
                        </w:rPrChange>
                      </w:rPr>
                      <w:t>Podpoložka výdavku</w:t>
                    </w:r>
                  </w:p>
                </w:txbxContent>
              </v:textbox>
            </v:shape>
          </w:pict>
        </w:r>
      </w:ins>
    </w:p>
    <w:p w:rsidR="00E147B9" w:rsidRPr="00016110" w:rsidRDefault="00E147B9" w:rsidP="00E147B9">
      <w:pPr>
        <w:spacing w:line="265" w:lineRule="auto"/>
        <w:rPr>
          <w:ins w:id="697"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98"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99"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700" w:author="Beláková Daniela" w:date="2018-12-04T12:58:00Z"/>
          <w:rFonts w:ascii="Calibri" w:eastAsia="Calibri" w:hAnsi="Calibri" w:cs="Calibri"/>
          <w:color w:val="C91310"/>
          <w:sz w:val="14"/>
          <w:lang w:eastAsia="sk-SK"/>
        </w:rPr>
      </w:pPr>
    </w:p>
    <w:p w:rsidR="00E147B9" w:rsidRDefault="00E147B9" w:rsidP="00E147B9">
      <w:pPr>
        <w:adjustRightInd w:val="0"/>
        <w:rPr>
          <w:ins w:id="701" w:author="Beláková Daniela" w:date="2018-12-04T12:58:00Z"/>
          <w:rFonts w:ascii="Roboto" w:hAnsi="Roboto"/>
          <w:szCs w:val="24"/>
        </w:rPr>
      </w:pPr>
    </w:p>
    <w:p w:rsidR="003A5B2B" w:rsidRDefault="003A5B2B" w:rsidP="00E147B9">
      <w:pPr>
        <w:rPr>
          <w:ins w:id="702" w:author="Beláková Daniela" w:date="2018-12-04T13:04:00Z"/>
          <w:rFonts w:ascii="Roboto" w:hAnsi="Roboto"/>
          <w:szCs w:val="24"/>
        </w:rPr>
      </w:pPr>
    </w:p>
    <w:p w:rsidR="003A5B2B" w:rsidRDefault="003A5B2B" w:rsidP="00E147B9">
      <w:pPr>
        <w:rPr>
          <w:ins w:id="703" w:author="Beláková Daniela" w:date="2018-12-04T13:04:00Z"/>
          <w:rFonts w:ascii="Roboto" w:hAnsi="Roboto"/>
          <w:szCs w:val="24"/>
        </w:rPr>
      </w:pPr>
    </w:p>
    <w:p w:rsidR="003A5B2B" w:rsidRDefault="003A5B2B" w:rsidP="00E147B9">
      <w:pPr>
        <w:rPr>
          <w:ins w:id="704" w:author="Beláková Daniela" w:date="2018-12-04T13:04:00Z"/>
          <w:rFonts w:ascii="Roboto" w:hAnsi="Roboto"/>
          <w:szCs w:val="24"/>
        </w:rPr>
      </w:pPr>
    </w:p>
    <w:p w:rsidR="003A5B2B" w:rsidRDefault="003A5B2B" w:rsidP="00E147B9">
      <w:pPr>
        <w:rPr>
          <w:ins w:id="705" w:author="Beláková Daniela" w:date="2018-12-04T13:04:00Z"/>
          <w:rFonts w:ascii="Roboto" w:hAnsi="Roboto"/>
          <w:szCs w:val="24"/>
        </w:rPr>
      </w:pPr>
    </w:p>
    <w:p w:rsidR="003A5B2B" w:rsidRDefault="003A5B2B" w:rsidP="00E147B9">
      <w:pPr>
        <w:rPr>
          <w:ins w:id="706" w:author="Beláková Daniela" w:date="2018-12-04T13:04:00Z"/>
          <w:rFonts w:ascii="Roboto" w:hAnsi="Roboto"/>
          <w:szCs w:val="24"/>
        </w:rPr>
      </w:pPr>
    </w:p>
    <w:p w:rsidR="003A5B2B" w:rsidRDefault="003A5B2B" w:rsidP="00E147B9">
      <w:pPr>
        <w:rPr>
          <w:ins w:id="707" w:author="Beláková Daniela" w:date="2018-12-04T13:04:00Z"/>
          <w:rFonts w:ascii="Roboto" w:hAnsi="Roboto"/>
          <w:szCs w:val="24"/>
        </w:rPr>
      </w:pPr>
    </w:p>
    <w:p w:rsidR="003A5B2B" w:rsidRDefault="003A5B2B" w:rsidP="00E147B9">
      <w:pPr>
        <w:rPr>
          <w:ins w:id="708" w:author="Beláková Daniela" w:date="2018-12-04T13:04:00Z"/>
          <w:rFonts w:ascii="Roboto" w:hAnsi="Roboto"/>
          <w:szCs w:val="24"/>
        </w:rPr>
      </w:pPr>
    </w:p>
    <w:p w:rsidR="003A5B2B" w:rsidRPr="00B27A9D" w:rsidRDefault="003A5B2B" w:rsidP="003A5B2B">
      <w:pPr>
        <w:tabs>
          <w:tab w:val="left" w:pos="9953"/>
        </w:tabs>
        <w:spacing w:before="87"/>
        <w:ind w:left="2701"/>
        <w:rPr>
          <w:moveTo w:id="709" w:author="Beláková Daniela" w:date="2018-12-04T13:04:00Z"/>
          <w:sz w:val="14"/>
          <w:lang w:val="sk-SK"/>
        </w:rPr>
      </w:pPr>
      <w:moveToRangeStart w:id="710" w:author="Beláková Daniela" w:date="2018-12-04T13:04:00Z" w:name="move531692026"/>
      <w:moveTo w:id="711" w:author="Beláková Daniela" w:date="2018-12-04T13:04:00Z">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del w:id="712" w:author="Beláková Daniela" w:date="2018-12-04T13:06:00Z">
          <w:r w:rsidRPr="00B27A9D" w:rsidDel="003A5B2B">
            <w:rPr>
              <w:sz w:val="14"/>
              <w:lang w:val="sk-SK"/>
            </w:rPr>
            <w:delText>1</w:delText>
          </w:r>
        </w:del>
      </w:moveTo>
      <w:ins w:id="713" w:author="Beláková Daniela" w:date="2018-12-04T13:06:00Z">
        <w:r>
          <w:rPr>
            <w:sz w:val="14"/>
            <w:lang w:val="sk-SK"/>
          </w:rPr>
          <w:t>2</w:t>
        </w:r>
      </w:ins>
    </w:p>
    <w:moveToRangeEnd w:id="710"/>
    <w:p w:rsidR="00E147B9" w:rsidRDefault="00E147B9" w:rsidP="00E147B9">
      <w:pPr>
        <w:rPr>
          <w:ins w:id="714" w:author="Beláková Daniela" w:date="2018-12-04T12:58:00Z"/>
          <w:rFonts w:ascii="Roboto" w:hAnsi="Roboto"/>
          <w:szCs w:val="24"/>
        </w:rPr>
      </w:pPr>
      <w:ins w:id="715" w:author="Beláková Daniela" w:date="2018-12-04T12:58:00Z">
        <w:r>
          <w:rPr>
            <w:rFonts w:ascii="Roboto" w:hAnsi="Roboto"/>
            <w:szCs w:val="24"/>
          </w:rPr>
          <w:br w:type="page"/>
        </w:r>
      </w:ins>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AF7178">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AF7178">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F7178">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AF7178">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Del="003A5B2B" w:rsidRDefault="000E1263">
      <w:pPr>
        <w:pStyle w:val="Zkladntext"/>
        <w:rPr>
          <w:del w:id="716" w:author="Beláková Daniela" w:date="2018-12-04T13:04:00Z"/>
          <w:sz w:val="20"/>
          <w:lang w:val="sk-SK"/>
        </w:rPr>
      </w:pPr>
    </w:p>
    <w:p w:rsidR="000E1263" w:rsidRDefault="000E1263">
      <w:pPr>
        <w:pStyle w:val="Zkladntext"/>
        <w:rPr>
          <w:ins w:id="717" w:author="Beláková Daniela" w:date="2018-12-04T13:04:00Z"/>
          <w:sz w:val="20"/>
          <w:lang w:val="sk-SK"/>
        </w:rPr>
      </w:pPr>
    </w:p>
    <w:p w:rsidR="003A5B2B" w:rsidRDefault="003A5B2B">
      <w:pPr>
        <w:pStyle w:val="Zkladntext"/>
        <w:rPr>
          <w:ins w:id="718" w:author="Beláková Daniela" w:date="2018-12-04T13:04:00Z"/>
          <w:sz w:val="20"/>
          <w:lang w:val="sk-SK"/>
        </w:rPr>
      </w:pPr>
    </w:p>
    <w:p w:rsidR="003A5B2B" w:rsidRDefault="003A5B2B">
      <w:pPr>
        <w:pStyle w:val="Zkladntext"/>
        <w:rPr>
          <w:ins w:id="719" w:author="Beláková Daniela" w:date="2018-12-04T13:04:00Z"/>
          <w:sz w:val="20"/>
          <w:lang w:val="sk-SK"/>
        </w:rPr>
      </w:pPr>
    </w:p>
    <w:p w:rsidR="003A5B2B" w:rsidRDefault="003A5B2B">
      <w:pPr>
        <w:pStyle w:val="Zkladntext"/>
        <w:rPr>
          <w:ins w:id="720" w:author="Beláková Daniela" w:date="2018-12-04T13:04:00Z"/>
          <w:sz w:val="20"/>
          <w:lang w:val="sk-SK"/>
        </w:rPr>
      </w:pPr>
    </w:p>
    <w:p w:rsidR="003A5B2B" w:rsidRDefault="003A5B2B">
      <w:pPr>
        <w:pStyle w:val="Zkladntext"/>
        <w:rPr>
          <w:ins w:id="721" w:author="Beláková Daniela" w:date="2018-12-04T13:04:00Z"/>
          <w:sz w:val="20"/>
          <w:lang w:val="sk-SK"/>
        </w:rPr>
      </w:pPr>
    </w:p>
    <w:p w:rsidR="003A5B2B" w:rsidRDefault="003A5B2B">
      <w:pPr>
        <w:pStyle w:val="Zkladntext"/>
        <w:rPr>
          <w:ins w:id="722" w:author="Beláková Daniela" w:date="2018-12-04T13:04:00Z"/>
          <w:sz w:val="20"/>
          <w:lang w:val="sk-SK"/>
        </w:rPr>
      </w:pPr>
    </w:p>
    <w:p w:rsidR="003A5B2B" w:rsidRDefault="003A5B2B">
      <w:pPr>
        <w:pStyle w:val="Zkladntext"/>
        <w:rPr>
          <w:ins w:id="723" w:author="Beláková Daniela" w:date="2018-12-04T13:04:00Z"/>
          <w:sz w:val="20"/>
          <w:lang w:val="sk-SK"/>
        </w:rPr>
      </w:pPr>
    </w:p>
    <w:p w:rsidR="003A5B2B" w:rsidRDefault="003A5B2B">
      <w:pPr>
        <w:pStyle w:val="Zkladntext"/>
        <w:rPr>
          <w:ins w:id="724" w:author="Beláková Daniela" w:date="2018-12-04T13:04:00Z"/>
          <w:sz w:val="20"/>
          <w:lang w:val="sk-SK"/>
        </w:rPr>
      </w:pPr>
    </w:p>
    <w:p w:rsidR="003A5B2B" w:rsidRDefault="003A5B2B">
      <w:pPr>
        <w:pStyle w:val="Zkladntext"/>
        <w:rPr>
          <w:ins w:id="725" w:author="Beláková Daniela" w:date="2018-12-04T13:04:00Z"/>
          <w:sz w:val="20"/>
          <w:lang w:val="sk-SK"/>
        </w:rPr>
      </w:pPr>
    </w:p>
    <w:p w:rsidR="003A5B2B" w:rsidRDefault="003A5B2B">
      <w:pPr>
        <w:pStyle w:val="Zkladntext"/>
        <w:rPr>
          <w:ins w:id="726" w:author="Beláková Daniela" w:date="2018-12-04T13:04:00Z"/>
          <w:sz w:val="20"/>
          <w:lang w:val="sk-SK"/>
        </w:rPr>
      </w:pPr>
    </w:p>
    <w:p w:rsidR="003A5B2B" w:rsidRDefault="003A5B2B">
      <w:pPr>
        <w:pStyle w:val="Zkladntext"/>
        <w:rPr>
          <w:ins w:id="727" w:author="Beláková Daniela" w:date="2018-12-04T13:04:00Z"/>
          <w:sz w:val="20"/>
          <w:lang w:val="sk-SK"/>
        </w:rPr>
      </w:pPr>
    </w:p>
    <w:p w:rsidR="003A5B2B" w:rsidRDefault="003A5B2B">
      <w:pPr>
        <w:pStyle w:val="Zkladntext"/>
        <w:rPr>
          <w:ins w:id="728" w:author="Beláková Daniela" w:date="2018-12-04T13:04:00Z"/>
          <w:sz w:val="20"/>
          <w:lang w:val="sk-SK"/>
        </w:rPr>
      </w:pPr>
    </w:p>
    <w:p w:rsidR="003A5B2B" w:rsidRDefault="003A5B2B">
      <w:pPr>
        <w:pStyle w:val="Zkladntext"/>
        <w:rPr>
          <w:ins w:id="729" w:author="Beláková Daniela" w:date="2018-12-04T13:04:00Z"/>
          <w:sz w:val="20"/>
          <w:lang w:val="sk-SK"/>
        </w:rPr>
      </w:pPr>
    </w:p>
    <w:p w:rsidR="003A5B2B" w:rsidRDefault="003A5B2B">
      <w:pPr>
        <w:pStyle w:val="Zkladntext"/>
        <w:rPr>
          <w:ins w:id="730" w:author="Beláková Daniela" w:date="2018-12-04T13:04:00Z"/>
          <w:sz w:val="20"/>
          <w:lang w:val="sk-SK"/>
        </w:rPr>
      </w:pPr>
    </w:p>
    <w:p w:rsidR="003A5B2B" w:rsidRDefault="003A5B2B">
      <w:pPr>
        <w:pStyle w:val="Zkladntext"/>
        <w:rPr>
          <w:ins w:id="731" w:author="Beláková Daniela" w:date="2018-12-04T13:04:00Z"/>
          <w:sz w:val="20"/>
          <w:lang w:val="sk-SK"/>
        </w:rPr>
      </w:pPr>
    </w:p>
    <w:p w:rsidR="003A5B2B" w:rsidRDefault="003A5B2B">
      <w:pPr>
        <w:pStyle w:val="Zkladntext"/>
        <w:rPr>
          <w:ins w:id="732" w:author="Beláková Daniela" w:date="2018-12-04T13:04:00Z"/>
          <w:sz w:val="20"/>
          <w:lang w:val="sk-SK"/>
        </w:rPr>
      </w:pPr>
    </w:p>
    <w:p w:rsidR="003A5B2B" w:rsidRDefault="003A5B2B">
      <w:pPr>
        <w:pStyle w:val="Zkladntext"/>
        <w:rPr>
          <w:ins w:id="733" w:author="Beláková Daniela" w:date="2018-12-04T13:04:00Z"/>
          <w:sz w:val="20"/>
          <w:lang w:val="sk-SK"/>
        </w:rPr>
      </w:pPr>
    </w:p>
    <w:p w:rsidR="003A5B2B" w:rsidRDefault="003A5B2B">
      <w:pPr>
        <w:pStyle w:val="Zkladntext"/>
        <w:rPr>
          <w:ins w:id="734" w:author="Beláková Daniela" w:date="2018-12-04T13:04:00Z"/>
          <w:sz w:val="20"/>
          <w:lang w:val="sk-SK"/>
        </w:rPr>
      </w:pPr>
    </w:p>
    <w:p w:rsidR="003A5B2B" w:rsidRDefault="003A5B2B">
      <w:pPr>
        <w:pStyle w:val="Zkladntext"/>
        <w:rPr>
          <w:ins w:id="735" w:author="Beláková Daniela" w:date="2018-12-04T13:04:00Z"/>
          <w:sz w:val="20"/>
          <w:lang w:val="sk-SK"/>
        </w:rPr>
      </w:pPr>
    </w:p>
    <w:p w:rsidR="003A5B2B" w:rsidRDefault="003A5B2B">
      <w:pPr>
        <w:pStyle w:val="Zkladntext"/>
        <w:rPr>
          <w:ins w:id="736" w:author="Beláková Daniela" w:date="2018-12-04T13:04:00Z"/>
          <w:sz w:val="20"/>
          <w:lang w:val="sk-SK"/>
        </w:rPr>
      </w:pPr>
    </w:p>
    <w:p w:rsidR="003A5B2B" w:rsidRDefault="003A5B2B">
      <w:pPr>
        <w:pStyle w:val="Zkladntext"/>
        <w:rPr>
          <w:ins w:id="737" w:author="Beláková Daniela" w:date="2018-12-04T13:04:00Z"/>
          <w:sz w:val="20"/>
          <w:lang w:val="sk-SK"/>
        </w:rPr>
      </w:pPr>
    </w:p>
    <w:p w:rsidR="003A5B2B" w:rsidRDefault="003A5B2B">
      <w:pPr>
        <w:pStyle w:val="Zkladntext"/>
        <w:rPr>
          <w:ins w:id="738" w:author="Beláková Daniela" w:date="2018-12-04T13:04:00Z"/>
          <w:sz w:val="20"/>
          <w:lang w:val="sk-SK"/>
        </w:rPr>
      </w:pPr>
    </w:p>
    <w:p w:rsidR="003A5B2B" w:rsidRDefault="003A5B2B">
      <w:pPr>
        <w:pStyle w:val="Zkladntext"/>
        <w:rPr>
          <w:ins w:id="739" w:author="Beláková Daniela" w:date="2018-12-04T13:04:00Z"/>
          <w:sz w:val="20"/>
          <w:lang w:val="sk-SK"/>
        </w:rPr>
      </w:pPr>
    </w:p>
    <w:p w:rsidR="003A5B2B" w:rsidRDefault="003A5B2B">
      <w:pPr>
        <w:pStyle w:val="Zkladntext"/>
        <w:rPr>
          <w:ins w:id="740" w:author="Beláková Daniela" w:date="2018-12-04T13:04:00Z"/>
          <w:sz w:val="20"/>
          <w:lang w:val="sk-SK"/>
        </w:rPr>
      </w:pPr>
    </w:p>
    <w:p w:rsidR="003A5B2B" w:rsidRDefault="003A5B2B">
      <w:pPr>
        <w:pStyle w:val="Zkladntext"/>
        <w:rPr>
          <w:ins w:id="741" w:author="Beláková Daniela" w:date="2018-12-04T13:04:00Z"/>
          <w:sz w:val="20"/>
          <w:lang w:val="sk-SK"/>
        </w:rPr>
      </w:pPr>
    </w:p>
    <w:p w:rsidR="003A5B2B" w:rsidRDefault="003A5B2B">
      <w:pPr>
        <w:pStyle w:val="Zkladntext"/>
        <w:rPr>
          <w:ins w:id="742" w:author="Beláková Daniela" w:date="2018-12-04T13:04:00Z"/>
          <w:sz w:val="20"/>
          <w:lang w:val="sk-SK"/>
        </w:rPr>
      </w:pPr>
    </w:p>
    <w:p w:rsidR="003A5B2B" w:rsidRDefault="003A5B2B">
      <w:pPr>
        <w:pStyle w:val="Zkladntext"/>
        <w:rPr>
          <w:ins w:id="743" w:author="Beláková Daniela" w:date="2018-12-04T13:04:00Z"/>
          <w:sz w:val="20"/>
          <w:lang w:val="sk-SK"/>
        </w:rPr>
      </w:pPr>
    </w:p>
    <w:p w:rsidR="003A5B2B" w:rsidRDefault="003A5B2B">
      <w:pPr>
        <w:pStyle w:val="Zkladntext"/>
        <w:rPr>
          <w:ins w:id="744" w:author="Beláková Daniela" w:date="2018-12-04T13:04:00Z"/>
          <w:sz w:val="20"/>
          <w:lang w:val="sk-SK"/>
        </w:rPr>
      </w:pPr>
    </w:p>
    <w:p w:rsidR="003A5B2B" w:rsidRDefault="003A5B2B">
      <w:pPr>
        <w:pStyle w:val="Zkladntext"/>
        <w:rPr>
          <w:ins w:id="745" w:author="Beláková Daniela" w:date="2018-12-04T13:04:00Z"/>
          <w:sz w:val="20"/>
          <w:lang w:val="sk-SK"/>
        </w:rPr>
      </w:pPr>
    </w:p>
    <w:p w:rsidR="003A5B2B" w:rsidRDefault="003A5B2B">
      <w:pPr>
        <w:pStyle w:val="Zkladntext"/>
        <w:rPr>
          <w:ins w:id="746" w:author="Beláková Daniela" w:date="2018-12-04T13:04:00Z"/>
          <w:sz w:val="20"/>
          <w:lang w:val="sk-SK"/>
        </w:rPr>
      </w:pPr>
    </w:p>
    <w:p w:rsidR="003A5B2B" w:rsidRDefault="003A5B2B">
      <w:pPr>
        <w:pStyle w:val="Zkladntext"/>
        <w:rPr>
          <w:ins w:id="747" w:author="Beláková Daniela" w:date="2018-12-04T13:04:00Z"/>
          <w:sz w:val="20"/>
          <w:lang w:val="sk-SK"/>
        </w:rPr>
      </w:pPr>
    </w:p>
    <w:p w:rsidR="003A5B2B" w:rsidRDefault="003A5B2B">
      <w:pPr>
        <w:pStyle w:val="Zkladntext"/>
        <w:rPr>
          <w:ins w:id="748" w:author="Beláková Daniela" w:date="2018-12-04T13:04:00Z"/>
          <w:sz w:val="20"/>
          <w:lang w:val="sk-SK"/>
        </w:rPr>
      </w:pPr>
    </w:p>
    <w:p w:rsidR="003A5B2B" w:rsidRDefault="003A5B2B">
      <w:pPr>
        <w:pStyle w:val="Zkladntext"/>
        <w:rPr>
          <w:ins w:id="749" w:author="Beláková Daniela" w:date="2018-12-04T13:04:00Z"/>
          <w:sz w:val="20"/>
          <w:lang w:val="sk-SK"/>
        </w:rPr>
      </w:pPr>
    </w:p>
    <w:p w:rsidR="003A5B2B" w:rsidRDefault="003A5B2B">
      <w:pPr>
        <w:pStyle w:val="Zkladntext"/>
        <w:rPr>
          <w:ins w:id="750" w:author="Beláková Daniela" w:date="2018-12-04T13:04:00Z"/>
          <w:sz w:val="20"/>
          <w:lang w:val="sk-SK"/>
        </w:rPr>
      </w:pPr>
    </w:p>
    <w:p w:rsidR="003A5B2B" w:rsidRDefault="003A5B2B">
      <w:pPr>
        <w:pStyle w:val="Zkladntext"/>
        <w:rPr>
          <w:ins w:id="751" w:author="Beláková Daniela" w:date="2018-12-04T13:04:00Z"/>
          <w:sz w:val="20"/>
          <w:lang w:val="sk-SK"/>
        </w:rPr>
      </w:pPr>
    </w:p>
    <w:p w:rsidR="003A5B2B" w:rsidRDefault="003A5B2B">
      <w:pPr>
        <w:pStyle w:val="Zkladntext"/>
        <w:rPr>
          <w:ins w:id="752" w:author="Beláková Daniela" w:date="2018-12-04T13:04:00Z"/>
          <w:sz w:val="20"/>
          <w:lang w:val="sk-SK"/>
        </w:rPr>
      </w:pPr>
    </w:p>
    <w:p w:rsidR="003A5B2B" w:rsidRDefault="003A5B2B">
      <w:pPr>
        <w:pStyle w:val="Zkladntext"/>
        <w:rPr>
          <w:ins w:id="753" w:author="Beláková Daniela" w:date="2018-12-04T13:04:00Z"/>
          <w:sz w:val="20"/>
          <w:lang w:val="sk-SK"/>
        </w:rPr>
      </w:pPr>
    </w:p>
    <w:p w:rsidR="003A5B2B" w:rsidRDefault="003A5B2B">
      <w:pPr>
        <w:pStyle w:val="Zkladntext"/>
        <w:rPr>
          <w:ins w:id="754" w:author="Beláková Daniela" w:date="2018-12-04T13:04:00Z"/>
          <w:sz w:val="20"/>
          <w:lang w:val="sk-SK"/>
        </w:rPr>
      </w:pPr>
    </w:p>
    <w:p w:rsidR="003A5B2B" w:rsidRDefault="003A5B2B">
      <w:pPr>
        <w:pStyle w:val="Zkladntext"/>
        <w:rPr>
          <w:ins w:id="755" w:author="Beláková Daniela" w:date="2018-12-04T13:04:00Z"/>
          <w:sz w:val="20"/>
          <w:lang w:val="sk-SK"/>
        </w:rPr>
      </w:pPr>
    </w:p>
    <w:p w:rsidR="003A5B2B" w:rsidRDefault="003A5B2B">
      <w:pPr>
        <w:pStyle w:val="Zkladntext"/>
        <w:rPr>
          <w:ins w:id="756" w:author="Beláková Daniela" w:date="2018-12-04T13:04:00Z"/>
          <w:sz w:val="20"/>
          <w:lang w:val="sk-SK"/>
        </w:rPr>
      </w:pPr>
    </w:p>
    <w:p w:rsidR="003A5B2B" w:rsidRPr="00B27A9D" w:rsidRDefault="003A5B2B" w:rsidP="003A5B2B">
      <w:pPr>
        <w:tabs>
          <w:tab w:val="left" w:pos="9953"/>
        </w:tabs>
        <w:ind w:left="2701"/>
        <w:rPr>
          <w:moveTo w:id="757" w:author="Beláková Daniela" w:date="2018-12-04T13:05:00Z"/>
          <w:sz w:val="14"/>
          <w:lang w:val="sk-SK"/>
        </w:rPr>
      </w:pPr>
      <w:moveToRangeStart w:id="758" w:author="Beláková Daniela" w:date="2018-12-04T13:05:00Z" w:name="move531692036"/>
      <w:moveTo w:id="759" w:author="Beláková Daniela" w:date="2018-12-04T13:05:00Z">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moveTo>
      <w:ins w:id="760" w:author="Beláková Daniela" w:date="2018-12-04T13:06:00Z">
        <w:r>
          <w:rPr>
            <w:sz w:val="14"/>
            <w:lang w:val="sk-SK"/>
          </w:rPr>
          <w:t>2</w:t>
        </w:r>
      </w:ins>
      <w:moveTo w:id="761" w:author="Beláková Daniela" w:date="2018-12-04T13:05:00Z">
        <w:del w:id="762" w:author="Beláková Daniela" w:date="2018-12-04T13:06:00Z">
          <w:r w:rsidRPr="00B27A9D" w:rsidDel="003A5B2B">
            <w:rPr>
              <w:sz w:val="14"/>
              <w:lang w:val="sk-SK"/>
            </w:rPr>
            <w:delText>1</w:delText>
          </w:r>
        </w:del>
      </w:moveTo>
    </w:p>
    <w:moveToRangeEnd w:id="758"/>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Del="003A5B2B" w:rsidRDefault="00686247">
      <w:pPr>
        <w:tabs>
          <w:tab w:val="left" w:pos="9953"/>
        </w:tabs>
        <w:spacing w:before="87"/>
        <w:ind w:left="2701"/>
        <w:rPr>
          <w:moveFrom w:id="763" w:author="Beláková Daniela" w:date="2018-12-04T13:04:00Z"/>
          <w:sz w:val="14"/>
          <w:lang w:val="sk-SK"/>
        </w:rPr>
      </w:pPr>
      <w:moveFromRangeStart w:id="764" w:author="Beláková Daniela" w:date="2018-12-04T13:04:00Z" w:name="move531692026"/>
      <w:moveFrom w:id="765" w:author="Beláková Daniela" w:date="2018-12-04T13:04:00Z">
        <w:r w:rsidRPr="00B27A9D" w:rsidDel="003A5B2B">
          <w:rPr>
            <w:noProof/>
            <w:lang w:val="sk-SK" w:eastAsia="sk-SK" w:bidi="ar-SA"/>
          </w:rPr>
          <w:lastRenderedPageBreak/>
          <w:drawing>
            <wp:anchor distT="0" distB="0" distL="0" distR="0" simplePos="0" relativeHeight="251647488" behindDoc="0" locked="0" layoutInCell="1" allowOverlap="1">
              <wp:simplePos x="0" y="0"/>
              <wp:positionH relativeFrom="page">
                <wp:posOffset>533400</wp:posOffset>
              </wp:positionH>
              <wp:positionV relativeFrom="paragraph">
                <wp:posOffset>42534</wp:posOffset>
              </wp:positionV>
              <wp:extent cx="1143000" cy="254000"/>
              <wp:effectExtent l="0" t="0" r="0" b="0"/>
              <wp:wrapNone/>
              <wp:docPr id="2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sidDel="003A5B2B">
          <w:rPr>
            <w:sz w:val="14"/>
            <w:lang w:val="sk-SK"/>
          </w:rPr>
          <w:t>Žiadosť o poskytnutie nenávratného</w:t>
        </w:r>
        <w:r w:rsidRPr="00B27A9D" w:rsidDel="003A5B2B">
          <w:rPr>
            <w:spacing w:val="-13"/>
            <w:sz w:val="14"/>
            <w:lang w:val="sk-SK"/>
          </w:rPr>
          <w:t xml:space="preserve"> </w:t>
        </w:r>
        <w:r w:rsidRPr="00B27A9D" w:rsidDel="003A5B2B">
          <w:rPr>
            <w:sz w:val="14"/>
            <w:lang w:val="sk-SK"/>
          </w:rPr>
          <w:t>finančného</w:t>
        </w:r>
        <w:r w:rsidRPr="00B27A9D" w:rsidDel="003A5B2B">
          <w:rPr>
            <w:spacing w:val="-5"/>
            <w:sz w:val="14"/>
            <w:lang w:val="sk-SK"/>
          </w:rPr>
          <w:t xml:space="preserve"> </w:t>
        </w:r>
        <w:r w:rsidRPr="00B27A9D" w:rsidDel="003A5B2B">
          <w:rPr>
            <w:sz w:val="14"/>
            <w:lang w:val="sk-SK"/>
          </w:rPr>
          <w:t>príspevku</w:t>
        </w:r>
        <w:r w:rsidRPr="00B27A9D" w:rsidDel="003A5B2B">
          <w:rPr>
            <w:sz w:val="14"/>
            <w:lang w:val="sk-SK"/>
          </w:rPr>
          <w:tab/>
          <w:t>8 z</w:t>
        </w:r>
        <w:r w:rsidRPr="00B27A9D" w:rsidDel="003A5B2B">
          <w:rPr>
            <w:spacing w:val="1"/>
            <w:sz w:val="14"/>
            <w:lang w:val="sk-SK"/>
          </w:rPr>
          <w:t xml:space="preserve"> </w:t>
        </w:r>
        <w:r w:rsidRPr="00B27A9D" w:rsidDel="003A5B2B">
          <w:rPr>
            <w:sz w:val="14"/>
            <w:lang w:val="sk-SK"/>
          </w:rPr>
          <w:t>11</w:t>
        </w:r>
      </w:moveFrom>
    </w:p>
    <w:moveFromRangeEnd w:id="764"/>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AF7178">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b/>
          <w:sz w:val="20"/>
          <w:lang w:val="sk-SK"/>
        </w:rPr>
        <w:t>Požadovaná výška NFP žiadateľa</w:t>
      </w:r>
    </w:p>
    <w:p w:rsidR="000E1263" w:rsidRPr="00B27A9D" w:rsidRDefault="00AF7178">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inset="0,0,0,0">
                <w:txbxContent>
                  <w:p w:rsidR="00686247" w:rsidRDefault="00686247">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v:textbox>
            </v:shape>
            <v:shape id="_x0000_s1116" type="#_x0000_t202" style="position:absolute;left:3377;top:257;width:454;height:221" filled="f" stroked="f">
              <v:textbox inset="0,0,0,0">
                <w:txbxContent>
                  <w:p w:rsidR="00686247" w:rsidRDefault="00686247">
                    <w:pPr>
                      <w:spacing w:line="221" w:lineRule="exact"/>
                      <w:rPr>
                        <w:sz w:val="20"/>
                      </w:rPr>
                    </w:pPr>
                    <w:r>
                      <w:rPr>
                        <w:sz w:val="20"/>
                      </w:rPr>
                      <w:t>(153)</w:t>
                    </w:r>
                  </w:p>
                </w:txbxContent>
              </v:textbox>
            </v:shape>
            <v:shape id="_x0000_s1115" type="#_x0000_t202" style="position:absolute;left:840;top:255;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AF7178">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F7178">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AF7178">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AF7178">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inset="0,0,0,0">
                <w:txbxContent>
                  <w:p w:rsidR="00686247" w:rsidRDefault="00686247">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v:textbox>
            </v:shape>
            <v:shape id="_x0000_s1102" type="#_x0000_t202" style="position:absolute;left:3377;top:441;width:454;height:221" filled="f" stroked="f">
              <v:textbox inset="0,0,0,0">
                <w:txbxContent>
                  <w:p w:rsidR="00686247" w:rsidRDefault="00686247">
                    <w:pPr>
                      <w:spacing w:line="221" w:lineRule="exact"/>
                      <w:rPr>
                        <w:sz w:val="20"/>
                      </w:rPr>
                    </w:pPr>
                    <w:r>
                      <w:rPr>
                        <w:sz w:val="20"/>
                      </w:rPr>
                      <w:t>(160)</w:t>
                    </w:r>
                  </w:p>
                </w:txbxContent>
              </v:textbox>
            </v:shape>
            <v:shape id="_x0000_s1101" type="#_x0000_t202" style="position:absolute;left:840;top:437;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AF7178">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F7178">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AF7178">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AF7178">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ins w:id="766" w:author="Beláková Daniela" w:date="2018-12-04T13:05:00Z"/>
          <w:b/>
          <w:sz w:val="22"/>
          <w:lang w:val="sk-SK"/>
        </w:rPr>
      </w:pPr>
    </w:p>
    <w:p w:rsidR="003A5B2B" w:rsidRDefault="003A5B2B">
      <w:pPr>
        <w:pStyle w:val="Zkladntext"/>
        <w:rPr>
          <w:ins w:id="767" w:author="Beláková Daniela" w:date="2018-12-04T13:05:00Z"/>
          <w:b/>
          <w:sz w:val="22"/>
          <w:lang w:val="sk-SK"/>
        </w:rPr>
      </w:pPr>
    </w:p>
    <w:p w:rsidR="003A5B2B" w:rsidRDefault="003A5B2B">
      <w:pPr>
        <w:pStyle w:val="Zkladntext"/>
        <w:rPr>
          <w:ins w:id="768" w:author="Beláková Daniela" w:date="2018-12-04T13:05:00Z"/>
          <w:b/>
          <w:sz w:val="22"/>
          <w:lang w:val="sk-SK"/>
        </w:rPr>
      </w:pPr>
    </w:p>
    <w:p w:rsidR="003A5B2B" w:rsidRDefault="003A5B2B">
      <w:pPr>
        <w:pStyle w:val="Zkladntext"/>
        <w:rPr>
          <w:ins w:id="769" w:author="Beláková Daniela" w:date="2018-12-04T13:05:00Z"/>
          <w:b/>
          <w:sz w:val="22"/>
          <w:lang w:val="sk-SK"/>
        </w:rPr>
      </w:pPr>
    </w:p>
    <w:p w:rsidR="003A5B2B" w:rsidRPr="00B27A9D" w:rsidRDefault="003A5B2B" w:rsidP="003A5B2B">
      <w:pPr>
        <w:tabs>
          <w:tab w:val="left" w:pos="9883"/>
        </w:tabs>
        <w:ind w:left="2701"/>
        <w:rPr>
          <w:ins w:id="770" w:author="Beláková Daniela" w:date="2018-12-04T13:06:00Z"/>
          <w:sz w:val="14"/>
          <w:lang w:val="sk-SK"/>
        </w:rPr>
      </w:pPr>
      <w:moveToRangeStart w:id="771" w:author="Beláková Daniela" w:date="2018-12-04T13:05:00Z" w:name="move531692046"/>
      <w:moveTo w:id="772" w:author="Beláková Daniela" w:date="2018-12-04T13:05:00Z">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moveTo>
      <w:ins w:id="773" w:author="Beláková Daniela" w:date="2018-12-04T13:06:00Z">
        <w:r w:rsidRPr="00B27A9D">
          <w:rPr>
            <w:sz w:val="14"/>
            <w:lang w:val="sk-SK"/>
          </w:rPr>
          <w:t>1</w:t>
        </w:r>
        <w:r>
          <w:rPr>
            <w:sz w:val="14"/>
            <w:lang w:val="sk-SK"/>
          </w:rPr>
          <w:t>2</w:t>
        </w:r>
      </w:ins>
    </w:p>
    <w:p w:rsidR="003A5B2B" w:rsidRPr="00B27A9D" w:rsidDel="003A5B2B" w:rsidRDefault="003A5B2B">
      <w:pPr>
        <w:tabs>
          <w:tab w:val="left" w:pos="9883"/>
        </w:tabs>
        <w:spacing w:before="94"/>
        <w:rPr>
          <w:del w:id="774" w:author="Beláková Daniela" w:date="2018-12-04T13:06:00Z"/>
          <w:moveTo w:id="775" w:author="Beláková Daniela" w:date="2018-12-04T13:05:00Z"/>
          <w:sz w:val="14"/>
          <w:lang w:val="sk-SK"/>
        </w:rPr>
        <w:pPrChange w:id="776" w:author="Beláková Daniela" w:date="2018-12-04T13:06:00Z">
          <w:pPr>
            <w:tabs>
              <w:tab w:val="left" w:pos="9883"/>
            </w:tabs>
            <w:spacing w:before="94"/>
            <w:ind w:left="2701"/>
          </w:pPr>
        </w:pPrChange>
      </w:pPr>
      <w:moveTo w:id="777" w:author="Beláková Daniela" w:date="2018-12-04T13:05:00Z">
        <w:del w:id="778" w:author="Beláková Daniela" w:date="2018-12-04T13:06:00Z">
          <w:r w:rsidRPr="00B27A9D" w:rsidDel="003A5B2B">
            <w:rPr>
              <w:w w:val="99"/>
              <w:sz w:val="14"/>
              <w:lang w:val="sk-SK"/>
            </w:rPr>
            <w:delText>11</w:delText>
          </w:r>
        </w:del>
      </w:moveTo>
    </w:p>
    <w:moveToRangeEnd w:id="771"/>
    <w:p w:rsidR="003A5B2B" w:rsidRPr="00B27A9D" w:rsidRDefault="003A5B2B">
      <w:pPr>
        <w:tabs>
          <w:tab w:val="left" w:pos="9883"/>
        </w:tabs>
        <w:spacing w:before="94"/>
        <w:rPr>
          <w:b/>
          <w:lang w:val="sk-SK"/>
        </w:rPr>
        <w:pPrChange w:id="779" w:author="Beláková Daniela" w:date="2018-12-04T13:06:00Z">
          <w:pPr>
            <w:tabs>
              <w:tab w:val="left" w:pos="9883"/>
            </w:tabs>
            <w:spacing w:before="94"/>
            <w:ind w:left="2701"/>
          </w:pPr>
        </w:pPrChange>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Del="003A5B2B" w:rsidRDefault="000E1263">
      <w:pPr>
        <w:pStyle w:val="Zkladntext"/>
        <w:spacing w:before="2"/>
        <w:rPr>
          <w:del w:id="780" w:author="Beláková Daniela" w:date="2018-12-04T13:05:00Z"/>
          <w:b/>
          <w:sz w:val="30"/>
          <w:lang w:val="sk-SK"/>
        </w:rPr>
      </w:pPr>
    </w:p>
    <w:p w:rsidR="000E1263" w:rsidRPr="00B27A9D" w:rsidDel="003A5B2B" w:rsidRDefault="00686247">
      <w:pPr>
        <w:tabs>
          <w:tab w:val="left" w:pos="9953"/>
        </w:tabs>
        <w:ind w:left="2701"/>
        <w:rPr>
          <w:moveFrom w:id="781" w:author="Beláková Daniela" w:date="2018-12-04T13:05:00Z"/>
          <w:sz w:val="14"/>
          <w:lang w:val="sk-SK"/>
        </w:rPr>
      </w:pPr>
      <w:moveFromRangeStart w:id="782" w:author="Beláková Daniela" w:date="2018-12-04T13:05:00Z" w:name="move531692036"/>
      <w:moveFrom w:id="783" w:author="Beláková Daniela" w:date="2018-12-04T13:05:00Z">
        <w:r w:rsidRPr="00B27A9D" w:rsidDel="003A5B2B">
          <w:rPr>
            <w:noProof/>
            <w:lang w:val="sk-SK" w:eastAsia="sk-SK" w:bidi="ar-SA"/>
          </w:rPr>
          <w:drawing>
            <wp:anchor distT="0" distB="0" distL="0" distR="0" simplePos="0" relativeHeight="25165260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sidDel="003A5B2B">
          <w:rPr>
            <w:sz w:val="14"/>
            <w:lang w:val="sk-SK"/>
          </w:rPr>
          <w:t>Žiadosť o poskytnutie nenávratného</w:t>
        </w:r>
        <w:r w:rsidRPr="00B27A9D" w:rsidDel="003A5B2B">
          <w:rPr>
            <w:spacing w:val="-13"/>
            <w:sz w:val="14"/>
            <w:lang w:val="sk-SK"/>
          </w:rPr>
          <w:t xml:space="preserve"> </w:t>
        </w:r>
        <w:r w:rsidRPr="00B27A9D" w:rsidDel="003A5B2B">
          <w:rPr>
            <w:sz w:val="14"/>
            <w:lang w:val="sk-SK"/>
          </w:rPr>
          <w:t>finančného</w:t>
        </w:r>
        <w:r w:rsidRPr="00B27A9D" w:rsidDel="003A5B2B">
          <w:rPr>
            <w:spacing w:val="-5"/>
            <w:sz w:val="14"/>
            <w:lang w:val="sk-SK"/>
          </w:rPr>
          <w:t xml:space="preserve"> </w:t>
        </w:r>
        <w:r w:rsidRPr="00B27A9D" w:rsidDel="003A5B2B">
          <w:rPr>
            <w:sz w:val="14"/>
            <w:lang w:val="sk-SK"/>
          </w:rPr>
          <w:t>príspevku</w:t>
        </w:r>
        <w:r w:rsidRPr="00B27A9D" w:rsidDel="003A5B2B">
          <w:rPr>
            <w:sz w:val="14"/>
            <w:lang w:val="sk-SK"/>
          </w:rPr>
          <w:tab/>
          <w:t>9 z</w:t>
        </w:r>
        <w:r w:rsidRPr="00B27A9D" w:rsidDel="003A5B2B">
          <w:rPr>
            <w:spacing w:val="1"/>
            <w:sz w:val="14"/>
            <w:lang w:val="sk-SK"/>
          </w:rPr>
          <w:t xml:space="preserve"> </w:t>
        </w:r>
        <w:r w:rsidRPr="00B27A9D" w:rsidDel="003A5B2B">
          <w:rPr>
            <w:sz w:val="14"/>
            <w:lang w:val="sk-SK"/>
          </w:rPr>
          <w:t>11</w:t>
        </w:r>
      </w:moveFrom>
    </w:p>
    <w:moveFromRangeEnd w:id="782"/>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pPr>
        <w:pStyle w:val="Nadpis2"/>
        <w:spacing w:before="61"/>
        <w:ind w:left="0" w:firstLine="0"/>
        <w:rPr>
          <w:lang w:val="sk-SK"/>
        </w:rPr>
        <w:pPrChange w:id="784" w:author="Beláková Daniela" w:date="2018-12-04T13:05:00Z">
          <w:pPr>
            <w:pStyle w:val="Nadpis2"/>
            <w:spacing w:before="61"/>
            <w:ind w:left="200" w:firstLine="0"/>
          </w:pPr>
        </w:pPrChange>
      </w:pPr>
      <w:ins w:id="785" w:author="Beláková Daniela" w:date="2018-12-04T13:05:00Z">
        <w:r>
          <w:rPr>
            <w:color w:val="0063A2"/>
            <w:lang w:val="sk-SK"/>
          </w:rPr>
          <w:lastRenderedPageBreak/>
          <w:t xml:space="preserve">   </w:t>
        </w:r>
      </w:ins>
      <w:r w:rsidR="00686247" w:rsidRPr="00B27A9D">
        <w:rPr>
          <w:color w:val="0063A2"/>
          <w:lang w:val="sk-SK"/>
        </w:rPr>
        <w:t>Verejné obstarávanie 1</w:t>
      </w:r>
    </w:p>
    <w:p w:rsidR="000E1263" w:rsidRPr="00B27A9D" w:rsidRDefault="00AF7178">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AF7178">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AF7178">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AF7178">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AF7178">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AF7178">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AF7178">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AF7178">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AF7178">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AF7178">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AF7178">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AF7178">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ins w:id="786" w:author="Beláková Daniela" w:date="2018-12-04T13:05:00Z"/>
          <w:sz w:val="20"/>
          <w:lang w:val="sk-SK"/>
        </w:rPr>
      </w:pPr>
    </w:p>
    <w:p w:rsidR="003A5B2B" w:rsidRDefault="003A5B2B">
      <w:pPr>
        <w:pStyle w:val="Zkladntext"/>
        <w:rPr>
          <w:ins w:id="787" w:author="Beláková Daniela" w:date="2018-12-04T13:05:00Z"/>
          <w:sz w:val="20"/>
          <w:lang w:val="sk-SK"/>
        </w:rPr>
      </w:pPr>
    </w:p>
    <w:p w:rsidR="003A5B2B" w:rsidRDefault="003A5B2B">
      <w:pPr>
        <w:pStyle w:val="Zkladntext"/>
        <w:rPr>
          <w:ins w:id="788" w:author="Beláková Daniela" w:date="2018-12-04T13:05:00Z"/>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ins w:id="789" w:author="Beláková Daniela" w:date="2018-12-04T13:06:00Z"/>
          <w:sz w:val="14"/>
          <w:lang w:val="sk-SK"/>
        </w:rPr>
      </w:pPr>
      <w:ins w:id="790" w:author="Beláková Daniela" w:date="2018-12-04T13:05:00Z">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ins>
      <w:ins w:id="791" w:author="Beláková Daniela" w:date="2018-12-04T13:06:00Z">
        <w:r>
          <w:rPr>
            <w:sz w:val="14"/>
            <w:lang w:val="sk-SK"/>
          </w:rPr>
          <w:t>2</w:t>
        </w:r>
      </w:ins>
    </w:p>
    <w:p w:rsidR="003A5B2B" w:rsidRPr="00B27A9D" w:rsidRDefault="003A5B2B" w:rsidP="003A5B2B">
      <w:pPr>
        <w:tabs>
          <w:tab w:val="left" w:pos="9883"/>
        </w:tabs>
        <w:ind w:left="2701"/>
        <w:rPr>
          <w:ins w:id="792" w:author="Beláková Daniela" w:date="2018-12-04T13:05:00Z"/>
          <w:sz w:val="14"/>
          <w:lang w:val="sk-SK"/>
        </w:rPr>
      </w:pPr>
    </w:p>
    <w:p w:rsidR="000E1263" w:rsidRPr="00B27A9D" w:rsidRDefault="000E1263">
      <w:pPr>
        <w:pStyle w:val="Zkladntext"/>
        <w:spacing w:before="8"/>
        <w:rPr>
          <w:lang w:val="sk-SK"/>
        </w:rPr>
      </w:pPr>
    </w:p>
    <w:p w:rsidR="000E1263" w:rsidRPr="00B27A9D" w:rsidDel="003A5B2B" w:rsidRDefault="00686247">
      <w:pPr>
        <w:tabs>
          <w:tab w:val="left" w:pos="9883"/>
        </w:tabs>
        <w:spacing w:before="94"/>
        <w:ind w:left="2701"/>
        <w:rPr>
          <w:moveFrom w:id="793" w:author="Beláková Daniela" w:date="2018-12-04T13:05:00Z"/>
          <w:sz w:val="14"/>
          <w:lang w:val="sk-SK"/>
        </w:rPr>
      </w:pPr>
      <w:moveFromRangeStart w:id="794" w:author="Beláková Daniela" w:date="2018-12-04T13:05:00Z" w:name="move531692046"/>
      <w:moveFrom w:id="795" w:author="Beláková Daniela" w:date="2018-12-04T13:05:00Z">
        <w:r w:rsidRPr="00B27A9D" w:rsidDel="003A5B2B">
          <w:rPr>
            <w:noProof/>
            <w:lang w:val="sk-SK" w:eastAsia="sk-SK" w:bidi="ar-SA"/>
          </w:rPr>
          <w:lastRenderedPageBreak/>
          <w:drawing>
            <wp:anchor distT="0" distB="0" distL="0" distR="0" simplePos="0" relativeHeight="25165568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2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sidDel="003A5B2B">
          <w:rPr>
            <w:spacing w:val="1"/>
            <w:w w:val="99"/>
            <w:sz w:val="14"/>
            <w:lang w:val="sk-SK"/>
          </w:rPr>
          <w:t>Ž</w:t>
        </w:r>
        <w:r w:rsidRPr="00B27A9D" w:rsidDel="003A5B2B">
          <w:rPr>
            <w:spacing w:val="-3"/>
            <w:w w:val="99"/>
            <w:sz w:val="14"/>
            <w:lang w:val="sk-SK"/>
          </w:rPr>
          <w:t>i</w:t>
        </w:r>
        <w:r w:rsidRPr="00B27A9D" w:rsidDel="003A5B2B">
          <w:rPr>
            <w:w w:val="99"/>
            <w:sz w:val="14"/>
            <w:lang w:val="sk-SK"/>
          </w:rPr>
          <w:t>adosť</w:t>
        </w:r>
        <w:r w:rsidRPr="00B27A9D" w:rsidDel="003A5B2B">
          <w:rPr>
            <w:spacing w:val="1"/>
            <w:sz w:val="14"/>
            <w:lang w:val="sk-SK"/>
          </w:rPr>
          <w:t xml:space="preserve"> </w:t>
        </w:r>
        <w:r w:rsidRPr="00B27A9D" w:rsidDel="003A5B2B">
          <w:rPr>
            <w:w w:val="99"/>
            <w:sz w:val="14"/>
            <w:lang w:val="sk-SK"/>
          </w:rPr>
          <w:t>o</w:t>
        </w:r>
        <w:r w:rsidRPr="00B27A9D" w:rsidDel="003A5B2B">
          <w:rPr>
            <w:sz w:val="14"/>
            <w:lang w:val="sk-SK"/>
          </w:rPr>
          <w:t xml:space="preserve"> </w:t>
        </w:r>
        <w:r w:rsidRPr="00B27A9D" w:rsidDel="003A5B2B">
          <w:rPr>
            <w:w w:val="99"/>
            <w:sz w:val="14"/>
            <w:lang w:val="sk-SK"/>
          </w:rPr>
          <w:t>posky</w:t>
        </w:r>
        <w:r w:rsidRPr="00B27A9D" w:rsidDel="003A5B2B">
          <w:rPr>
            <w:spacing w:val="1"/>
            <w:w w:val="99"/>
            <w:sz w:val="14"/>
            <w:lang w:val="sk-SK"/>
          </w:rPr>
          <w:t>t</w:t>
        </w:r>
        <w:r w:rsidRPr="00B27A9D" w:rsidDel="003A5B2B">
          <w:rPr>
            <w:w w:val="99"/>
            <w:sz w:val="14"/>
            <w:lang w:val="sk-SK"/>
          </w:rPr>
          <w:t>n</w:t>
        </w:r>
        <w:r w:rsidRPr="00B27A9D" w:rsidDel="003A5B2B">
          <w:rPr>
            <w:spacing w:val="-3"/>
            <w:w w:val="99"/>
            <w:sz w:val="14"/>
            <w:lang w:val="sk-SK"/>
          </w:rPr>
          <w:t>u</w:t>
        </w:r>
        <w:r w:rsidRPr="00B27A9D" w:rsidDel="003A5B2B">
          <w:rPr>
            <w:spacing w:val="1"/>
            <w:w w:val="99"/>
            <w:sz w:val="14"/>
            <w:lang w:val="sk-SK"/>
          </w:rPr>
          <w:t>t</w:t>
        </w:r>
        <w:r w:rsidRPr="00B27A9D" w:rsidDel="003A5B2B">
          <w:rPr>
            <w:spacing w:val="-3"/>
            <w:w w:val="99"/>
            <w:sz w:val="14"/>
            <w:lang w:val="sk-SK"/>
          </w:rPr>
          <w:t>i</w:t>
        </w:r>
        <w:r w:rsidRPr="00B27A9D" w:rsidDel="003A5B2B">
          <w:rPr>
            <w:w w:val="99"/>
            <w:sz w:val="14"/>
            <w:lang w:val="sk-SK"/>
          </w:rPr>
          <w:t>e</w:t>
        </w:r>
        <w:r w:rsidRPr="00B27A9D" w:rsidDel="003A5B2B">
          <w:rPr>
            <w:spacing w:val="3"/>
            <w:sz w:val="14"/>
            <w:lang w:val="sk-SK"/>
          </w:rPr>
          <w:t xml:space="preserve"> </w:t>
        </w:r>
        <w:r w:rsidRPr="00B27A9D" w:rsidDel="003A5B2B">
          <w:rPr>
            <w:spacing w:val="-3"/>
            <w:w w:val="99"/>
            <w:sz w:val="14"/>
            <w:lang w:val="sk-SK"/>
          </w:rPr>
          <w:t>n</w:t>
        </w:r>
        <w:r w:rsidRPr="00B27A9D" w:rsidDel="003A5B2B">
          <w:rPr>
            <w:spacing w:val="2"/>
            <w:w w:val="99"/>
            <w:sz w:val="14"/>
            <w:lang w:val="sk-SK"/>
          </w:rPr>
          <w:t>e</w:t>
        </w:r>
        <w:r w:rsidRPr="00B27A9D" w:rsidDel="003A5B2B">
          <w:rPr>
            <w:spacing w:val="-3"/>
            <w:w w:val="99"/>
            <w:sz w:val="14"/>
            <w:lang w:val="sk-SK"/>
          </w:rPr>
          <w:t>n</w:t>
        </w:r>
        <w:r w:rsidRPr="00B27A9D" w:rsidDel="003A5B2B">
          <w:rPr>
            <w:spacing w:val="2"/>
            <w:w w:val="99"/>
            <w:sz w:val="14"/>
            <w:lang w:val="sk-SK"/>
          </w:rPr>
          <w:t>á</w:t>
        </w:r>
        <w:r w:rsidRPr="00B27A9D" w:rsidDel="003A5B2B">
          <w:rPr>
            <w:w w:val="99"/>
            <w:sz w:val="14"/>
            <w:lang w:val="sk-SK"/>
          </w:rPr>
          <w:t>v</w:t>
        </w:r>
        <w:r w:rsidRPr="00B27A9D" w:rsidDel="003A5B2B">
          <w:rPr>
            <w:spacing w:val="-1"/>
            <w:w w:val="99"/>
            <w:sz w:val="14"/>
            <w:lang w:val="sk-SK"/>
          </w:rPr>
          <w:t>r</w:t>
        </w:r>
        <w:r w:rsidRPr="00B27A9D" w:rsidDel="003A5B2B">
          <w:rPr>
            <w:w w:val="99"/>
            <w:sz w:val="14"/>
            <w:lang w:val="sk-SK"/>
          </w:rPr>
          <w:t>a</w:t>
        </w:r>
        <w:r w:rsidRPr="00B27A9D" w:rsidDel="003A5B2B">
          <w:rPr>
            <w:spacing w:val="1"/>
            <w:w w:val="99"/>
            <w:sz w:val="14"/>
            <w:lang w:val="sk-SK"/>
          </w:rPr>
          <w:t>t</w:t>
        </w:r>
        <w:r w:rsidRPr="00B27A9D" w:rsidDel="003A5B2B">
          <w:rPr>
            <w:spacing w:val="-3"/>
            <w:w w:val="99"/>
            <w:sz w:val="14"/>
            <w:lang w:val="sk-SK"/>
          </w:rPr>
          <w:t>n</w:t>
        </w:r>
        <w:r w:rsidRPr="00B27A9D" w:rsidDel="003A5B2B">
          <w:rPr>
            <w:spacing w:val="2"/>
            <w:w w:val="99"/>
            <w:sz w:val="14"/>
            <w:lang w:val="sk-SK"/>
          </w:rPr>
          <w:t>é</w:t>
        </w:r>
        <w:r w:rsidRPr="00B27A9D" w:rsidDel="003A5B2B">
          <w:rPr>
            <w:spacing w:val="-3"/>
            <w:w w:val="99"/>
            <w:sz w:val="14"/>
            <w:lang w:val="sk-SK"/>
          </w:rPr>
          <w:t>h</w:t>
        </w:r>
        <w:r w:rsidRPr="00B27A9D" w:rsidDel="003A5B2B">
          <w:rPr>
            <w:w w:val="99"/>
            <w:sz w:val="14"/>
            <w:lang w:val="sk-SK"/>
          </w:rPr>
          <w:t>o</w:t>
        </w:r>
        <w:r w:rsidRPr="00B27A9D" w:rsidDel="003A5B2B">
          <w:rPr>
            <w:spacing w:val="3"/>
            <w:sz w:val="14"/>
            <w:lang w:val="sk-SK"/>
          </w:rPr>
          <w:t xml:space="preserve"> </w:t>
        </w:r>
        <w:r w:rsidRPr="00B27A9D" w:rsidDel="003A5B2B">
          <w:rPr>
            <w:spacing w:val="-1"/>
            <w:w w:val="99"/>
            <w:sz w:val="14"/>
            <w:lang w:val="sk-SK"/>
          </w:rPr>
          <w:t>f</w:t>
        </w:r>
        <w:r w:rsidRPr="00B27A9D" w:rsidDel="003A5B2B">
          <w:rPr>
            <w:w w:val="99"/>
            <w:sz w:val="14"/>
            <w:lang w:val="sk-SK"/>
          </w:rPr>
          <w:t>i</w:t>
        </w:r>
        <w:r w:rsidRPr="00B27A9D" w:rsidDel="003A5B2B">
          <w:rPr>
            <w:spacing w:val="-3"/>
            <w:w w:val="99"/>
            <w:sz w:val="14"/>
            <w:lang w:val="sk-SK"/>
          </w:rPr>
          <w:t>n</w:t>
        </w:r>
        <w:r w:rsidRPr="00B27A9D" w:rsidDel="003A5B2B">
          <w:rPr>
            <w:spacing w:val="2"/>
            <w:w w:val="99"/>
            <w:sz w:val="14"/>
            <w:lang w:val="sk-SK"/>
          </w:rPr>
          <w:t>a</w:t>
        </w:r>
        <w:r w:rsidRPr="00B27A9D" w:rsidDel="003A5B2B">
          <w:rPr>
            <w:spacing w:val="-3"/>
            <w:w w:val="99"/>
            <w:sz w:val="14"/>
            <w:lang w:val="sk-SK"/>
          </w:rPr>
          <w:t>n</w:t>
        </w:r>
        <w:r w:rsidRPr="00B27A9D" w:rsidDel="003A5B2B">
          <w:rPr>
            <w:spacing w:val="2"/>
            <w:w w:val="99"/>
            <w:sz w:val="14"/>
            <w:lang w:val="sk-SK"/>
          </w:rPr>
          <w:t>č</w:t>
        </w:r>
        <w:r w:rsidRPr="00B27A9D" w:rsidDel="003A5B2B">
          <w:rPr>
            <w:spacing w:val="-3"/>
            <w:w w:val="99"/>
            <w:sz w:val="14"/>
            <w:lang w:val="sk-SK"/>
          </w:rPr>
          <w:t>n</w:t>
        </w:r>
        <w:r w:rsidRPr="00B27A9D" w:rsidDel="003A5B2B">
          <w:rPr>
            <w:spacing w:val="2"/>
            <w:w w:val="99"/>
            <w:sz w:val="14"/>
            <w:lang w:val="sk-SK"/>
          </w:rPr>
          <w:t>é</w:t>
        </w:r>
        <w:r w:rsidRPr="00B27A9D" w:rsidDel="003A5B2B">
          <w:rPr>
            <w:spacing w:val="-3"/>
            <w:w w:val="99"/>
            <w:sz w:val="14"/>
            <w:lang w:val="sk-SK"/>
          </w:rPr>
          <w:t>h</w:t>
        </w:r>
        <w:r w:rsidRPr="00B27A9D" w:rsidDel="003A5B2B">
          <w:rPr>
            <w:w w:val="99"/>
            <w:sz w:val="14"/>
            <w:lang w:val="sk-SK"/>
          </w:rPr>
          <w:t>o</w:t>
        </w:r>
        <w:r w:rsidRPr="00B27A9D" w:rsidDel="003A5B2B">
          <w:rPr>
            <w:sz w:val="14"/>
            <w:lang w:val="sk-SK"/>
          </w:rPr>
          <w:t xml:space="preserve"> </w:t>
        </w:r>
        <w:r w:rsidRPr="00B27A9D" w:rsidDel="003A5B2B">
          <w:rPr>
            <w:spacing w:val="2"/>
            <w:w w:val="99"/>
            <w:sz w:val="14"/>
            <w:lang w:val="sk-SK"/>
          </w:rPr>
          <w:t>p</w:t>
        </w:r>
        <w:r w:rsidRPr="00B27A9D" w:rsidDel="003A5B2B">
          <w:rPr>
            <w:spacing w:val="1"/>
            <w:w w:val="99"/>
            <w:sz w:val="14"/>
            <w:lang w:val="sk-SK"/>
          </w:rPr>
          <w:t>r</w:t>
        </w:r>
        <w:r w:rsidRPr="00B27A9D" w:rsidDel="003A5B2B">
          <w:rPr>
            <w:spacing w:val="-3"/>
            <w:w w:val="99"/>
            <w:sz w:val="14"/>
            <w:lang w:val="sk-SK"/>
          </w:rPr>
          <w:t>í</w:t>
        </w:r>
        <w:r w:rsidRPr="00B27A9D" w:rsidDel="003A5B2B">
          <w:rPr>
            <w:w w:val="99"/>
            <w:sz w:val="14"/>
            <w:lang w:val="sk-SK"/>
          </w:rPr>
          <w:t>sp</w:t>
        </w:r>
        <w:r w:rsidRPr="00B27A9D" w:rsidDel="003A5B2B">
          <w:rPr>
            <w:spacing w:val="2"/>
            <w:w w:val="99"/>
            <w:sz w:val="14"/>
            <w:lang w:val="sk-SK"/>
          </w:rPr>
          <w:t>e</w:t>
        </w:r>
        <w:r w:rsidRPr="00B27A9D" w:rsidDel="003A5B2B">
          <w:rPr>
            <w:spacing w:val="-3"/>
            <w:w w:val="99"/>
            <w:sz w:val="14"/>
            <w:lang w:val="sk-SK"/>
          </w:rPr>
          <w:t>v</w:t>
        </w:r>
        <w:r w:rsidRPr="00B27A9D" w:rsidDel="003A5B2B">
          <w:rPr>
            <w:spacing w:val="2"/>
            <w:w w:val="99"/>
            <w:sz w:val="14"/>
            <w:lang w:val="sk-SK"/>
          </w:rPr>
          <w:t>k</w:t>
        </w:r>
        <w:r w:rsidRPr="00B27A9D" w:rsidDel="003A5B2B">
          <w:rPr>
            <w:w w:val="99"/>
            <w:sz w:val="14"/>
            <w:lang w:val="sk-SK"/>
          </w:rPr>
          <w:t>u</w:t>
        </w:r>
        <w:r w:rsidRPr="00B27A9D" w:rsidDel="003A5B2B">
          <w:rPr>
            <w:sz w:val="14"/>
            <w:lang w:val="sk-SK"/>
          </w:rPr>
          <w:tab/>
        </w:r>
        <w:r w:rsidRPr="00B27A9D" w:rsidDel="003A5B2B">
          <w:rPr>
            <w:w w:val="99"/>
            <w:sz w:val="14"/>
            <w:lang w:val="sk-SK"/>
          </w:rPr>
          <w:t>1</w:t>
        </w:r>
        <w:r w:rsidRPr="00B27A9D" w:rsidDel="003A5B2B">
          <w:rPr>
            <w:spacing w:val="-70"/>
            <w:w w:val="99"/>
            <w:sz w:val="14"/>
            <w:lang w:val="sk-SK"/>
          </w:rPr>
          <w:t>1</w:t>
        </w:r>
        <w:r w:rsidRPr="00B27A9D" w:rsidDel="003A5B2B">
          <w:rPr>
            <w:w w:val="99"/>
            <w:sz w:val="14"/>
            <w:lang w:val="sk-SK"/>
          </w:rPr>
          <w:t>0</w:t>
        </w:r>
        <w:r w:rsidRPr="00B27A9D" w:rsidDel="003A5B2B">
          <w:rPr>
            <w:spacing w:val="1"/>
            <w:sz w:val="14"/>
            <w:lang w:val="sk-SK"/>
          </w:rPr>
          <w:t xml:space="preserve"> </w:t>
        </w:r>
        <w:r w:rsidRPr="00B27A9D" w:rsidDel="003A5B2B">
          <w:rPr>
            <w:w w:val="99"/>
            <w:sz w:val="14"/>
            <w:lang w:val="sk-SK"/>
          </w:rPr>
          <w:t>z</w:t>
        </w:r>
        <w:r w:rsidRPr="00B27A9D" w:rsidDel="003A5B2B">
          <w:rPr>
            <w:spacing w:val="1"/>
            <w:sz w:val="14"/>
            <w:lang w:val="sk-SK"/>
          </w:rPr>
          <w:t xml:space="preserve"> </w:t>
        </w:r>
        <w:r w:rsidRPr="00B27A9D" w:rsidDel="003A5B2B">
          <w:rPr>
            <w:w w:val="99"/>
            <w:sz w:val="14"/>
            <w:lang w:val="sk-SK"/>
          </w:rPr>
          <w:t>11</w:t>
        </w:r>
      </w:moveFrom>
    </w:p>
    <w:moveFromRangeEnd w:id="794"/>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0E1263" w:rsidRPr="00B27A9D" w:rsidRDefault="00AF7178">
      <w:pPr>
        <w:spacing w:before="162" w:line="357" w:lineRule="auto"/>
        <w:ind w:left="183" w:right="5794" w:firstLine="28"/>
        <w:rPr>
          <w:sz w:val="20"/>
          <w:lang w:val="sk-SK"/>
        </w:rPr>
      </w:pPr>
      <w:r>
        <w:rPr>
          <w:lang w:val="sk-SK"/>
        </w:rPr>
        <w:pict>
          <v:shape id="_x0000_s1044" style="position:absolute;left:0;text-align:left;margin-left:37.85pt;margin-top:39.9pt;width:493.7pt;height:.1pt;z-index:251644928;mso-position-horizontal-relative:page" coordorigin="757,798" coordsize="9874,1" o:spt="100" adj="0,,0" path="m2957,798r1600,m757,799r2200,m6439,798r2100,m8431,799r2200,m4476,799r2100,e" filled="f" strokecolor="#a8a9ac" strokeweight=".5pt">
            <v:stroke joinstyle="round"/>
            <v:formulas/>
            <v:path arrowok="t" o:connecttype="segments"/>
            <w10:wrap anchorx="page"/>
          </v:shape>
        </w:pict>
      </w:r>
      <w:r w:rsidR="00686247" w:rsidRPr="00B27A9D">
        <w:rPr>
          <w:sz w:val="14"/>
          <w:lang w:val="sk-SK"/>
        </w:rPr>
        <w:t>S ohľadom na podmienky poskytnutia príspevku zároveň čestne vyhlasujem, že: (text vyhlásenia PPP)</w:t>
      </w:r>
      <w:r w:rsidR="00686247" w:rsidRPr="00B27A9D">
        <w:rPr>
          <w:spacing w:val="5"/>
          <w:sz w:val="14"/>
          <w:lang w:val="sk-SK"/>
        </w:rPr>
        <w:t xml:space="preserve"> </w:t>
      </w:r>
      <w:r w:rsidR="00686247" w:rsidRPr="00B27A9D">
        <w:rPr>
          <w:sz w:val="20"/>
          <w:lang w:val="sk-SK"/>
        </w:rPr>
        <w:t>(192)</w:t>
      </w:r>
    </w:p>
    <w:p w:rsidR="000E1263" w:rsidRPr="00B27A9D" w:rsidRDefault="000E1263">
      <w:pPr>
        <w:spacing w:line="357" w:lineRule="auto"/>
        <w:rPr>
          <w:sz w:val="20"/>
          <w:lang w:val="sk-SK"/>
        </w:rPr>
        <w:sectPr w:rsidR="000E1263"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AF7178">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AF7178">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AF7178">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AF7178">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del w:id="796" w:author="Beláková Daniela" w:date="2018-12-04T13:05:00Z">
        <w:r w:rsidRPr="00B27A9D" w:rsidDel="003A5B2B">
          <w:rPr>
            <w:sz w:val="14"/>
            <w:lang w:val="sk-SK"/>
          </w:rPr>
          <w:delText>1</w:delText>
        </w:r>
      </w:del>
      <w:ins w:id="797" w:author="Beláková Daniela" w:date="2018-12-04T13:05:00Z">
        <w:r w:rsidR="003A5B2B">
          <w:rPr>
            <w:sz w:val="14"/>
            <w:lang w:val="sk-SK"/>
          </w:rPr>
          <w:t>2</w:t>
        </w:r>
      </w:ins>
      <w:r w:rsidRPr="00B27A9D">
        <w:rPr>
          <w:sz w:val="14"/>
          <w:lang w:val="sk-SK"/>
        </w:rPr>
        <w:t xml:space="preserve"> z</w:t>
      </w:r>
      <w:r w:rsidRPr="00B27A9D">
        <w:rPr>
          <w:spacing w:val="1"/>
          <w:sz w:val="14"/>
          <w:lang w:val="sk-SK"/>
        </w:rPr>
        <w:t xml:space="preserve"> </w:t>
      </w:r>
      <w:r w:rsidRPr="00B27A9D">
        <w:rPr>
          <w:sz w:val="14"/>
          <w:lang w:val="sk-SK"/>
        </w:rPr>
        <w:t>1</w:t>
      </w:r>
      <w:del w:id="798" w:author="Beláková Daniela" w:date="2018-12-04T13:05:00Z">
        <w:r w:rsidRPr="00B27A9D" w:rsidDel="003A5B2B">
          <w:rPr>
            <w:sz w:val="14"/>
            <w:lang w:val="sk-SK"/>
          </w:rPr>
          <w:delText>1</w:delText>
        </w:r>
      </w:del>
      <w:ins w:id="799" w:author="Beláková Daniela" w:date="2018-12-04T13:05: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w:t>
            </w:r>
            <w:r w:rsidRPr="00B27A9D">
              <w:rPr>
                <w:color w:val="FF0000"/>
                <w:sz w:val="18"/>
                <w:lang w:val="sk-SK"/>
              </w:rPr>
              <w:t>štátu a Európskej únie</w:t>
            </w:r>
            <w:r w:rsidRPr="00B27A9D">
              <w:rPr>
                <w:color w:val="FF0000"/>
                <w:position w:val="6"/>
                <w:sz w:val="12"/>
                <w:lang w:val="sk-SK"/>
              </w:rPr>
              <w:t>1</w:t>
            </w:r>
            <w:r w:rsidRPr="00B27A9D">
              <w:rPr>
                <w:color w:val="FF0000"/>
                <w:sz w:val="18"/>
                <w:lang w:val="sk-SK"/>
              </w:rPr>
              <w:t>, príp. iné.</w:t>
            </w:r>
          </w:p>
          <w:p w:rsidR="000E1263" w:rsidRPr="00B27A9D" w:rsidRDefault="000E1263">
            <w:pPr>
              <w:pStyle w:val="TableParagraph"/>
              <w:spacing w:before="6"/>
              <w:ind w:left="0"/>
              <w:rPr>
                <w:b/>
                <w:sz w:val="17"/>
                <w:lang w:val="sk-SK"/>
              </w:rPr>
            </w:pPr>
          </w:p>
          <w:p w:rsidR="000E1263" w:rsidRPr="00B27A9D" w:rsidRDefault="00686247">
            <w:pPr>
              <w:pStyle w:val="TableParagraph"/>
              <w:ind w:right="97"/>
              <w:jc w:val="both"/>
              <w:rPr>
                <w:sz w:val="18"/>
                <w:lang w:val="sk-SK"/>
              </w:rPr>
            </w:pPr>
            <w:r w:rsidRPr="00B27A9D">
              <w:rPr>
                <w:color w:val="FF0000"/>
                <w:sz w:val="18"/>
                <w:lang w:val="sk-SK"/>
              </w:rPr>
              <w:t>Jedná sa o základnú časť projektu, keďže žiadateľ popisuje, ako bude realizovať projekt.</w:t>
            </w:r>
          </w:p>
          <w:p w:rsidR="000E1263" w:rsidRPr="00B27A9D" w:rsidRDefault="00686247">
            <w:pPr>
              <w:pStyle w:val="TableParagraph"/>
              <w:ind w:right="94"/>
              <w:jc w:val="both"/>
              <w:rPr>
                <w:sz w:val="18"/>
                <w:lang w:val="sk-SK"/>
              </w:rPr>
            </w:pPr>
            <w:r w:rsidRPr="00B27A9D">
              <w:rPr>
                <w:color w:val="FF0000"/>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B27A9D">
              <w:rPr>
                <w:color w:val="FF0000"/>
                <w:position w:val="6"/>
                <w:sz w:val="12"/>
                <w:lang w:val="sk-SK"/>
              </w:rPr>
              <w:t>2</w:t>
            </w:r>
            <w:r w:rsidRPr="00B27A9D">
              <w:rPr>
                <w:color w:val="FF0000"/>
                <w:sz w:val="18"/>
                <w:lang w:val="sk-SK"/>
              </w:rPr>
              <w:t>. Žiadateľ môže mať aj viac</w:t>
            </w:r>
            <w:r w:rsidRPr="00B27A9D">
              <w:rPr>
                <w:color w:val="FF0000"/>
                <w:spacing w:val="-16"/>
                <w:sz w:val="18"/>
                <w:lang w:val="sk-SK"/>
              </w:rPr>
              <w:t xml:space="preserve"> </w:t>
            </w:r>
            <w:r w:rsidRPr="00B27A9D">
              <w:rPr>
                <w:color w:val="FF0000"/>
                <w:sz w:val="18"/>
                <w:lang w:val="sk-SK"/>
              </w:rPr>
              <w:t>partnerov</w:t>
            </w:r>
            <w:r w:rsidRPr="00B27A9D">
              <w:rPr>
                <w:color w:val="FF0000"/>
                <w:position w:val="6"/>
                <w:sz w:val="12"/>
                <w:lang w:val="sk-SK"/>
              </w:rPr>
              <w:t>3</w:t>
            </w:r>
            <w:r w:rsidRPr="00B27A9D">
              <w:rPr>
                <w:color w:val="FF0000"/>
                <w:sz w:val="18"/>
                <w:lang w:val="sk-SK"/>
              </w:rPr>
              <w:t>.</w:t>
            </w:r>
          </w:p>
          <w:p w:rsidR="000E1263" w:rsidRPr="00B27A9D" w:rsidRDefault="00686247">
            <w:pPr>
              <w:pStyle w:val="TableParagraph"/>
              <w:ind w:right="94"/>
              <w:jc w:val="both"/>
              <w:rPr>
                <w:sz w:val="18"/>
                <w:lang w:val="sk-SK"/>
              </w:rPr>
            </w:pPr>
            <w:r w:rsidRPr="00B27A9D">
              <w:rPr>
                <w:color w:val="FF0000"/>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B27A9D">
              <w:rPr>
                <w:color w:val="FF0000"/>
                <w:sz w:val="18"/>
                <w:lang w:val="sk-SK"/>
              </w:rPr>
              <w:t xml:space="preserve">Podrobný popis hlavných aktivít vrátene </w:t>
            </w:r>
            <w:proofErr w:type="spellStart"/>
            <w:r w:rsidRPr="00B27A9D">
              <w:rPr>
                <w:color w:val="FF0000"/>
                <w:sz w:val="18"/>
                <w:lang w:val="sk-SK"/>
              </w:rPr>
              <w:t>podaktivít</w:t>
            </w:r>
            <w:proofErr w:type="spellEnd"/>
            <w:r w:rsidRPr="00B27A9D">
              <w:rPr>
                <w:color w:val="FF0000"/>
                <w:sz w:val="18"/>
                <w:lang w:val="sk-SK"/>
              </w:rPr>
              <w:t xml:space="preserve"> obsahuje:</w:t>
            </w:r>
          </w:p>
        </w:tc>
      </w:tr>
    </w:tbl>
    <w:p w:rsidR="000E1263" w:rsidRPr="00B27A9D" w:rsidRDefault="00AF7178">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názov</w:t>
            </w:r>
            <w:r w:rsidRPr="00B27A9D">
              <w:rPr>
                <w:color w:val="FF0000"/>
                <w:spacing w:val="-2"/>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zdôvodnenie aktivity (prečo je aktivita</w:t>
            </w:r>
            <w:r w:rsidRPr="00B27A9D">
              <w:rPr>
                <w:color w:val="FF0000"/>
                <w:spacing w:val="-7"/>
                <w:sz w:val="18"/>
                <w:lang w:val="sk-SK"/>
              </w:rPr>
              <w:t xml:space="preserve"> </w:t>
            </w:r>
            <w:r w:rsidRPr="00B27A9D">
              <w:rPr>
                <w:color w:val="FF0000"/>
                <w:sz w:val="18"/>
                <w:lang w:val="sk-SK"/>
              </w:rPr>
              <w:t>potrebná/nevyhnutná),</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cieľ</w:t>
            </w:r>
            <w:r w:rsidRPr="00B27A9D">
              <w:rPr>
                <w:color w:val="FF0000"/>
                <w:spacing w:val="-3"/>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before="1"/>
              <w:ind w:right="98"/>
              <w:rPr>
                <w:rFonts w:ascii="Symbol" w:hAnsi="Symbol"/>
                <w:color w:val="FF0000"/>
                <w:sz w:val="18"/>
                <w:lang w:val="sk-SK"/>
              </w:rPr>
            </w:pPr>
            <w:r w:rsidRPr="00B27A9D">
              <w:rPr>
                <w:color w:val="FF0000"/>
                <w:sz w:val="18"/>
                <w:lang w:val="sk-SK"/>
              </w:rPr>
              <w:t>popis aktivity (čo sa bude robiť a kto to bude robiť+ počty osôb),</w:t>
            </w:r>
          </w:p>
          <w:p w:rsidR="000E1263" w:rsidRPr="00B27A9D" w:rsidRDefault="00686247">
            <w:pPr>
              <w:pStyle w:val="TableParagraph"/>
              <w:numPr>
                <w:ilvl w:val="0"/>
                <w:numId w:val="2"/>
              </w:numPr>
              <w:tabs>
                <w:tab w:val="left" w:pos="828"/>
                <w:tab w:val="left" w:pos="829"/>
              </w:tabs>
              <w:ind w:right="100"/>
              <w:rPr>
                <w:rFonts w:ascii="Symbol" w:hAnsi="Symbol"/>
                <w:color w:val="FF0000"/>
                <w:sz w:val="18"/>
                <w:lang w:val="sk-SK"/>
              </w:rPr>
            </w:pPr>
            <w:r w:rsidRPr="00B27A9D">
              <w:rPr>
                <w:color w:val="FF0000"/>
                <w:sz w:val="18"/>
                <w:lang w:val="sk-SK"/>
              </w:rPr>
              <w:t>cieľová skupina vrátane kvantifikácie a benefity pre cieľovú skupinu,</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predpokladaný počet mesiacov realizácie</w:t>
            </w:r>
            <w:r w:rsidRPr="00B27A9D">
              <w:rPr>
                <w:color w:val="FF0000"/>
                <w:spacing w:val="-5"/>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výstupy</w:t>
            </w:r>
          </w:p>
          <w:p w:rsidR="000E1263" w:rsidRPr="00B27A9D" w:rsidRDefault="00686247">
            <w:pPr>
              <w:pStyle w:val="TableParagraph"/>
              <w:numPr>
                <w:ilvl w:val="0"/>
                <w:numId w:val="2"/>
              </w:numPr>
              <w:tabs>
                <w:tab w:val="left" w:pos="829"/>
              </w:tabs>
              <w:ind w:right="98"/>
              <w:jc w:val="both"/>
              <w:rPr>
                <w:rFonts w:ascii="Symbol" w:hAnsi="Symbol"/>
                <w:color w:val="FF0000"/>
                <w:sz w:val="18"/>
                <w:lang w:val="sk-SK"/>
              </w:rPr>
            </w:pPr>
            <w:r w:rsidRPr="00B27A9D">
              <w:rPr>
                <w:color w:val="FF0000"/>
                <w:sz w:val="18"/>
                <w:lang w:val="sk-SK"/>
              </w:rPr>
              <w:t xml:space="preserve">ako bude zabezpečená jej realizácia, </w:t>
            </w:r>
            <w:proofErr w:type="spellStart"/>
            <w:r w:rsidRPr="00B27A9D">
              <w:rPr>
                <w:color w:val="FF0000"/>
                <w:sz w:val="18"/>
                <w:lang w:val="sk-SK"/>
              </w:rPr>
              <w:t>t.j</w:t>
            </w:r>
            <w:proofErr w:type="spellEnd"/>
            <w:r w:rsidRPr="00B27A9D">
              <w:rPr>
                <w:color w:val="FF0000"/>
                <w:sz w:val="18"/>
                <w:lang w:val="sk-SK"/>
              </w:rPr>
              <w:t>. či bude využívať žiadateľ vlastné personálne, materiálne, priestorové, technické možnosti</w:t>
            </w:r>
            <w:r w:rsidRPr="00B27A9D">
              <w:rPr>
                <w:color w:val="FF0000"/>
                <w:spacing w:val="-1"/>
                <w:sz w:val="18"/>
                <w:lang w:val="sk-SK"/>
              </w:rPr>
              <w:t xml:space="preserve"> </w:t>
            </w:r>
            <w:r w:rsidRPr="00B27A9D">
              <w:rPr>
                <w:color w:val="FF0000"/>
                <w:sz w:val="18"/>
                <w:lang w:val="sk-SK"/>
              </w:rPr>
              <w:t>žiadateľa,</w:t>
            </w:r>
          </w:p>
          <w:p w:rsidR="000E1263" w:rsidRPr="00B27A9D" w:rsidRDefault="00686247">
            <w:pPr>
              <w:pStyle w:val="TableParagraph"/>
              <w:numPr>
                <w:ilvl w:val="0"/>
                <w:numId w:val="2"/>
              </w:numPr>
              <w:tabs>
                <w:tab w:val="left" w:pos="828"/>
                <w:tab w:val="left" w:pos="829"/>
              </w:tabs>
              <w:ind w:right="98"/>
              <w:rPr>
                <w:rFonts w:ascii="Symbol" w:hAnsi="Symbol"/>
                <w:color w:val="FF0000"/>
                <w:sz w:val="18"/>
                <w:lang w:val="sk-SK"/>
              </w:rPr>
            </w:pPr>
            <w:r w:rsidRPr="00B27A9D">
              <w:rPr>
                <w:color w:val="FF0000"/>
                <w:sz w:val="18"/>
                <w:lang w:val="sk-SK"/>
              </w:rPr>
              <w:t>plánované verejné obstarávanie súvisiace s dodávkou tovarov / služieb.</w:t>
            </w:r>
          </w:p>
          <w:p w:rsidR="000E1263" w:rsidRPr="00B27A9D" w:rsidRDefault="00686247">
            <w:pPr>
              <w:pStyle w:val="TableParagraph"/>
              <w:numPr>
                <w:ilvl w:val="0"/>
                <w:numId w:val="2"/>
              </w:numPr>
              <w:tabs>
                <w:tab w:val="left" w:pos="828"/>
                <w:tab w:val="left" w:pos="829"/>
              </w:tabs>
              <w:spacing w:line="220" w:lineRule="exact"/>
              <w:rPr>
                <w:rFonts w:ascii="Symbol" w:hAnsi="Symbol"/>
                <w:color w:val="FF0000"/>
                <w:sz w:val="18"/>
                <w:lang w:val="sk-SK"/>
              </w:rPr>
            </w:pPr>
            <w:r w:rsidRPr="00B27A9D">
              <w:rPr>
                <w:color w:val="FF0000"/>
                <w:sz w:val="18"/>
                <w:lang w:val="sk-SK"/>
              </w:rPr>
              <w:t>čo bude výstupom</w:t>
            </w:r>
            <w:r w:rsidRPr="00B27A9D">
              <w:rPr>
                <w:color w:val="FF0000"/>
                <w:spacing w:val="-4"/>
                <w:sz w:val="18"/>
                <w:lang w:val="sk-SK"/>
              </w:rPr>
              <w:t xml:space="preserve"> </w:t>
            </w:r>
            <w:r w:rsidRPr="00B27A9D">
              <w:rPr>
                <w:color w:val="FF0000"/>
                <w:sz w:val="18"/>
                <w:lang w:val="sk-SK"/>
              </w:rPr>
              <w:t>aktivity.</w:t>
            </w:r>
          </w:p>
          <w:p w:rsidR="000E1263" w:rsidRPr="00B27A9D" w:rsidRDefault="000E1263">
            <w:pPr>
              <w:pStyle w:val="TableParagraph"/>
              <w:ind w:left="0"/>
              <w:rPr>
                <w:lang w:val="sk-SK"/>
              </w:rPr>
            </w:pPr>
          </w:p>
          <w:p w:rsidR="000E1263" w:rsidRPr="00B27A9D" w:rsidRDefault="00686247">
            <w:pPr>
              <w:pStyle w:val="TableParagraph"/>
              <w:spacing w:before="160"/>
              <w:rPr>
                <w:sz w:val="18"/>
                <w:lang w:val="sk-SK"/>
              </w:rPr>
            </w:pPr>
            <w:r w:rsidRPr="00B27A9D">
              <w:rPr>
                <w:color w:val="FF0000"/>
                <w:sz w:val="18"/>
                <w:lang w:val="sk-SK"/>
              </w:rPr>
              <w:t>Informácie uvedené v tejto časti musia byť v súlade s rozpočtom projektu (</w:t>
            </w:r>
            <w:proofErr w:type="spellStart"/>
            <w:r w:rsidRPr="00B27A9D">
              <w:rPr>
                <w:color w:val="FF0000"/>
                <w:sz w:val="18"/>
                <w:lang w:val="sk-SK"/>
              </w:rPr>
              <w:t>excel</w:t>
            </w:r>
            <w:proofErr w:type="spellEnd"/>
            <w:r w:rsidRPr="00B27A9D">
              <w:rPr>
                <w:color w:val="FF0000"/>
                <w:sz w:val="18"/>
                <w:lang w:val="sk-SK"/>
              </w:rPr>
              <w:t xml:space="preserve">), ktorý je prílohou </w:t>
            </w:r>
            <w:proofErr w:type="spellStart"/>
            <w:r w:rsidRPr="00B27A9D">
              <w:rPr>
                <w:color w:val="FF0000"/>
                <w:sz w:val="18"/>
                <w:lang w:val="sk-SK"/>
              </w:rPr>
              <w:t>ŽoNFP</w:t>
            </w:r>
            <w:proofErr w:type="spellEnd"/>
            <w:r w:rsidRPr="00B27A9D">
              <w:rPr>
                <w:color w:val="FF0000"/>
                <w:sz w:val="18"/>
                <w:lang w:val="sk-SK"/>
              </w:rPr>
              <w:t xml:space="preserve"> a s časťou 7.4, ktorá je prílohou </w:t>
            </w:r>
            <w:proofErr w:type="spellStart"/>
            <w:r w:rsidRPr="00B27A9D">
              <w:rPr>
                <w:color w:val="FF0000"/>
                <w:sz w:val="18"/>
                <w:lang w:val="sk-SK"/>
              </w:rPr>
              <w:t>ŽoNFP</w:t>
            </w:r>
            <w:proofErr w:type="spellEnd"/>
            <w:r w:rsidRPr="00B27A9D">
              <w:rPr>
                <w:color w:val="FF0000"/>
                <w:sz w:val="18"/>
                <w:lang w:val="sk-SK"/>
              </w:rPr>
              <w:t>.</w:t>
            </w:r>
          </w:p>
          <w:p w:rsidR="000E1263" w:rsidRPr="00B27A9D" w:rsidRDefault="000E1263">
            <w:pPr>
              <w:pStyle w:val="TableParagraph"/>
              <w:spacing w:before="10"/>
              <w:ind w:left="0"/>
              <w:rPr>
                <w:sz w:val="17"/>
                <w:lang w:val="sk-SK"/>
              </w:rPr>
            </w:pPr>
          </w:p>
          <w:p w:rsidR="000E1263" w:rsidRPr="00B27A9D" w:rsidRDefault="00686247">
            <w:pPr>
              <w:pStyle w:val="TableParagraph"/>
              <w:rPr>
                <w:sz w:val="18"/>
                <w:lang w:val="sk-SK"/>
              </w:rPr>
            </w:pPr>
            <w:r w:rsidRPr="00B27A9D">
              <w:rPr>
                <w:color w:val="FF0000"/>
                <w:sz w:val="18"/>
                <w:lang w:val="sk-SK"/>
              </w:rPr>
              <w:t>Rovnako v tejto časti popíše žiadateľ aj aktivitu Koordinácia/Riadenie projektu vrátane uvedenia počtu zamestnancov a ich zdôvodnenia.</w:t>
            </w:r>
          </w:p>
          <w:p w:rsidR="000E1263" w:rsidRPr="00B27A9D"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B27A9D">
              <w:rPr>
                <w:color w:val="FF0000"/>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B27A9D">
              <w:rPr>
                <w:color w:val="FF0000"/>
                <w:spacing w:val="-2"/>
                <w:sz w:val="18"/>
                <w:lang w:val="sk-SK"/>
              </w:rPr>
              <w:t xml:space="preserve"> </w:t>
            </w:r>
            <w:r w:rsidRPr="00B27A9D">
              <w:rPr>
                <w:color w:val="FF0000"/>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ins w:id="800" w:author="Beláková Daniela" w:date="2018-12-10T13:21:00Z">
              <w:r w:rsidR="00AF7178">
                <w:rPr>
                  <w:sz w:val="18"/>
                  <w:lang w:val="sk-SK"/>
                </w:rPr>
                <w:t xml:space="preserve"> Žiadateľ v tejto časti jednoznačne definuje koho z cieľovej skupiny a za akých okolností bude považovať za účastníka projektu, za ktorého bude vypĺňať Kartu účastníka. </w:t>
              </w:r>
            </w:ins>
            <w:bookmarkStart w:id="801" w:name="_GoBack"/>
            <w:bookmarkEnd w:id="801"/>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ins w:id="802" w:author="Beláková Daniela" w:date="2018-12-04T13:08:00Z"/>
        </w:trPr>
        <w:tc>
          <w:tcPr>
            <w:tcW w:w="770" w:type="dxa"/>
          </w:tcPr>
          <w:p w:rsidR="00CE2892" w:rsidRPr="00CE2892" w:rsidRDefault="00CE2892" w:rsidP="00CE2892">
            <w:pPr>
              <w:pStyle w:val="TableParagraph"/>
              <w:spacing w:line="210" w:lineRule="exact"/>
              <w:ind w:left="107"/>
              <w:rPr>
                <w:ins w:id="803" w:author="Beláková Daniela" w:date="2018-12-04T13:08:00Z"/>
                <w:sz w:val="20"/>
                <w:lang w:val="sk-SK"/>
              </w:rPr>
            </w:pPr>
            <w:ins w:id="804" w:author="Beláková Daniela" w:date="2018-12-04T13:08:00Z">
              <w:r w:rsidRPr="00CE2892">
                <w:rPr>
                  <w:sz w:val="20"/>
                  <w:szCs w:val="20"/>
                  <w:lang w:val="sk-SK"/>
                </w:rPr>
                <w:t>123a</w:t>
              </w:r>
            </w:ins>
          </w:p>
        </w:tc>
        <w:tc>
          <w:tcPr>
            <w:tcW w:w="2945" w:type="dxa"/>
          </w:tcPr>
          <w:p w:rsidR="00CE2892" w:rsidRPr="00CE2892" w:rsidRDefault="00CE2892" w:rsidP="00CE2892">
            <w:pPr>
              <w:pStyle w:val="TableParagraph"/>
              <w:spacing w:line="210" w:lineRule="exact"/>
              <w:rPr>
                <w:ins w:id="805" w:author="Beláková Daniela" w:date="2018-12-04T13:08:00Z"/>
                <w:b/>
                <w:sz w:val="20"/>
                <w:lang w:val="sk-SK"/>
              </w:rPr>
            </w:pPr>
            <w:ins w:id="806" w:author="Beláková Daniela" w:date="2018-12-04T13:08:00Z">
              <w:r w:rsidRPr="00CE2892">
                <w:rPr>
                  <w:rFonts w:ascii="Roboto" w:hAnsi="Roboto" w:cs="Roboto"/>
                  <w:b/>
                  <w:bCs/>
                  <w:color w:val="000000"/>
                  <w:sz w:val="20"/>
                  <w:szCs w:val="20"/>
                  <w:lang w:val="sk-SK"/>
                </w:rPr>
                <w:t>Celková výška oprávnených výdavkov</w:t>
              </w:r>
            </w:ins>
          </w:p>
        </w:tc>
        <w:tc>
          <w:tcPr>
            <w:tcW w:w="5573" w:type="dxa"/>
          </w:tcPr>
          <w:p w:rsidR="00CE2892" w:rsidRPr="00CE2892" w:rsidRDefault="00CE2892" w:rsidP="00CE2892">
            <w:pPr>
              <w:pStyle w:val="TableParagraph"/>
              <w:spacing w:line="207" w:lineRule="exact"/>
              <w:rPr>
                <w:ins w:id="807" w:author="Beláková Daniela" w:date="2018-12-04T13:08:00Z"/>
                <w:sz w:val="18"/>
                <w:lang w:val="sk-SK"/>
              </w:rPr>
            </w:pPr>
            <w:ins w:id="808" w:author="Beláková Daniela" w:date="2018-12-04T13:08:00Z">
              <w:r w:rsidRPr="00CE2892">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ins w:id="809" w:author="Beláková Daniela" w:date="2018-12-04T13:09:00Z"/>
        </w:trPr>
        <w:tc>
          <w:tcPr>
            <w:tcW w:w="770" w:type="dxa"/>
          </w:tcPr>
          <w:p w:rsidR="00CE2892" w:rsidRPr="00B27A9D" w:rsidRDefault="00CE2892" w:rsidP="00CE2892">
            <w:pPr>
              <w:pStyle w:val="TableParagraph"/>
              <w:spacing w:line="228" w:lineRule="exact"/>
              <w:ind w:left="107"/>
              <w:rPr>
                <w:ins w:id="810" w:author="Beláková Daniela" w:date="2018-12-04T13:09:00Z"/>
                <w:sz w:val="20"/>
                <w:lang w:val="sk-SK"/>
              </w:rPr>
            </w:pPr>
            <w:ins w:id="811" w:author="Beláková Daniela" w:date="2018-12-04T13:09:00Z">
              <w:r>
                <w:rPr>
                  <w:sz w:val="20"/>
                  <w:lang w:val="sk-SK"/>
                </w:rPr>
                <w:t>124a</w:t>
              </w:r>
            </w:ins>
          </w:p>
        </w:tc>
        <w:tc>
          <w:tcPr>
            <w:tcW w:w="2945" w:type="dxa"/>
          </w:tcPr>
          <w:p w:rsidR="00CE2892" w:rsidRPr="00B27A9D" w:rsidRDefault="00CE2892" w:rsidP="00CE2892">
            <w:pPr>
              <w:pStyle w:val="TableParagraph"/>
              <w:spacing w:line="228" w:lineRule="exact"/>
              <w:rPr>
                <w:ins w:id="812" w:author="Beláková Daniela" w:date="2018-12-04T13:09:00Z"/>
                <w:b/>
                <w:sz w:val="20"/>
                <w:lang w:val="sk-SK"/>
              </w:rPr>
            </w:pPr>
            <w:ins w:id="813" w:author="Beláková Daniela" w:date="2018-12-04T13:09:00Z">
              <w:r>
                <w:rPr>
                  <w:b/>
                  <w:sz w:val="20"/>
                  <w:lang w:val="sk-SK"/>
                </w:rPr>
                <w:t>Celková výška oprávnených výdavkov</w:t>
              </w:r>
            </w:ins>
          </w:p>
        </w:tc>
        <w:tc>
          <w:tcPr>
            <w:tcW w:w="5573" w:type="dxa"/>
          </w:tcPr>
          <w:p w:rsidR="00CE2892" w:rsidRPr="00B27A9D" w:rsidRDefault="00CE2892" w:rsidP="00CE2892">
            <w:pPr>
              <w:pStyle w:val="TableParagraph"/>
              <w:spacing w:before="3" w:line="206" w:lineRule="exact"/>
              <w:ind w:right="141"/>
              <w:rPr>
                <w:ins w:id="814" w:author="Beláková Daniela" w:date="2018-12-04T13:09:00Z"/>
                <w:sz w:val="18"/>
                <w:lang w:val="sk-SK"/>
              </w:rPr>
            </w:pPr>
            <w:ins w:id="815" w:author="Beláková Daniela" w:date="2018-12-04T13:09:00Z">
              <w:r w:rsidRPr="00D36298">
                <w:rPr>
                  <w:sz w:val="18"/>
                  <w:szCs w:val="18"/>
                  <w:lang w:val="sk-SK"/>
                </w:rPr>
                <w:t>Automaticky vyplnené</w:t>
              </w:r>
            </w:ins>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ins w:id="816" w:author="Beláková Daniela" w:date="2018-12-04T13:09:00Z"/>
        </w:trPr>
        <w:tc>
          <w:tcPr>
            <w:tcW w:w="770" w:type="dxa"/>
          </w:tcPr>
          <w:p w:rsidR="00CE2892" w:rsidRPr="00B27A9D" w:rsidRDefault="00CE2892" w:rsidP="00CE2892">
            <w:pPr>
              <w:pStyle w:val="TableParagraph"/>
              <w:spacing w:line="210" w:lineRule="exact"/>
              <w:ind w:left="107"/>
              <w:rPr>
                <w:ins w:id="817" w:author="Beláková Daniela" w:date="2018-12-04T13:09:00Z"/>
                <w:sz w:val="20"/>
                <w:lang w:val="sk-SK"/>
              </w:rPr>
            </w:pPr>
            <w:ins w:id="818" w:author="Beláková Daniela" w:date="2018-12-04T13:09:00Z">
              <w:r>
                <w:rPr>
                  <w:sz w:val="20"/>
                  <w:lang w:val="sk-SK"/>
                </w:rPr>
                <w:lastRenderedPageBreak/>
                <w:t>125a</w:t>
              </w:r>
            </w:ins>
          </w:p>
        </w:tc>
        <w:tc>
          <w:tcPr>
            <w:tcW w:w="2945" w:type="dxa"/>
          </w:tcPr>
          <w:p w:rsidR="00CE2892" w:rsidRPr="00B27A9D" w:rsidRDefault="00CE2892" w:rsidP="00CE2892">
            <w:pPr>
              <w:pStyle w:val="TableParagraph"/>
              <w:spacing w:line="210" w:lineRule="exact"/>
              <w:rPr>
                <w:ins w:id="819" w:author="Beláková Daniela" w:date="2018-12-04T13:09:00Z"/>
                <w:b/>
                <w:sz w:val="20"/>
                <w:lang w:val="sk-SK"/>
              </w:rPr>
            </w:pPr>
            <w:ins w:id="820" w:author="Beláková Daniela" w:date="2018-12-04T13:09:00Z">
              <w:r>
                <w:rPr>
                  <w:b/>
                  <w:sz w:val="20"/>
                  <w:lang w:val="sk-SK"/>
                </w:rPr>
                <w:t>Celková výška oprávnených výdavkov</w:t>
              </w:r>
            </w:ins>
          </w:p>
        </w:tc>
        <w:tc>
          <w:tcPr>
            <w:tcW w:w="5573" w:type="dxa"/>
          </w:tcPr>
          <w:p w:rsidR="00CE2892" w:rsidRPr="00B27A9D" w:rsidRDefault="00CE2892" w:rsidP="00CE2892">
            <w:pPr>
              <w:pStyle w:val="TableParagraph"/>
              <w:spacing w:line="207" w:lineRule="exact"/>
              <w:rPr>
                <w:ins w:id="821" w:author="Beláková Daniela" w:date="2018-12-04T13:09:00Z"/>
                <w:sz w:val="18"/>
                <w:lang w:val="sk-SK"/>
              </w:rPr>
            </w:pPr>
            <w:ins w:id="822" w:author="Beláková Daniela" w:date="2018-12-04T13:09:00Z">
              <w:r w:rsidRPr="00D36298">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ins w:id="823" w:author="Beláková Daniela" w:date="2018-12-04T13:10:00Z"/>
        </w:trPr>
        <w:tc>
          <w:tcPr>
            <w:tcW w:w="770" w:type="dxa"/>
          </w:tcPr>
          <w:p w:rsidR="00CE2892" w:rsidRPr="00B27A9D" w:rsidRDefault="00CE2892" w:rsidP="00CE2892">
            <w:pPr>
              <w:pStyle w:val="TableParagraph"/>
              <w:spacing w:line="210" w:lineRule="exact"/>
              <w:ind w:left="107"/>
              <w:rPr>
                <w:ins w:id="824" w:author="Beláková Daniela" w:date="2018-12-04T13:10:00Z"/>
                <w:sz w:val="20"/>
                <w:lang w:val="sk-SK"/>
              </w:rPr>
            </w:pPr>
            <w:ins w:id="825" w:author="Beláková Daniela" w:date="2018-12-04T13:10:00Z">
              <w:r>
                <w:rPr>
                  <w:sz w:val="20"/>
                  <w:lang w:val="sk-SK"/>
                </w:rPr>
                <w:t>126a</w:t>
              </w:r>
            </w:ins>
          </w:p>
        </w:tc>
        <w:tc>
          <w:tcPr>
            <w:tcW w:w="2945" w:type="dxa"/>
          </w:tcPr>
          <w:p w:rsidR="00CE2892" w:rsidRPr="00B27A9D" w:rsidRDefault="00CE2892" w:rsidP="00CE2892">
            <w:pPr>
              <w:pStyle w:val="TableParagraph"/>
              <w:spacing w:line="210" w:lineRule="exact"/>
              <w:rPr>
                <w:ins w:id="826" w:author="Beláková Daniela" w:date="2018-12-04T13:10:00Z"/>
                <w:b/>
                <w:sz w:val="20"/>
                <w:lang w:val="sk-SK"/>
              </w:rPr>
            </w:pPr>
            <w:ins w:id="827" w:author="Beláková Daniela" w:date="2018-12-04T13:10:00Z">
              <w:r>
                <w:rPr>
                  <w:b/>
                  <w:sz w:val="20"/>
                  <w:lang w:val="sk-SK"/>
                </w:rPr>
                <w:t>Percento NFP</w:t>
              </w:r>
            </w:ins>
          </w:p>
        </w:tc>
        <w:tc>
          <w:tcPr>
            <w:tcW w:w="5573" w:type="dxa"/>
          </w:tcPr>
          <w:p w:rsidR="00CE2892" w:rsidRPr="00B27A9D" w:rsidRDefault="00CE2892" w:rsidP="00CE2892">
            <w:pPr>
              <w:pStyle w:val="TableParagraph"/>
              <w:rPr>
                <w:ins w:id="828" w:author="Beláková Daniela" w:date="2018-12-04T13:10:00Z"/>
                <w:sz w:val="18"/>
                <w:lang w:val="sk-SK"/>
              </w:rPr>
            </w:pPr>
            <w:ins w:id="829" w:author="Beláková Daniela" w:date="2018-12-04T13:10:00Z">
              <w:r w:rsidRPr="00B27A9D">
                <w:rPr>
                  <w:sz w:val="18"/>
                  <w:lang w:val="sk-SK"/>
                </w:rPr>
                <w:t>Vypĺňa žiadateľ</w:t>
              </w:r>
            </w:ins>
          </w:p>
        </w:tc>
      </w:tr>
      <w:tr w:rsidR="00CE2892" w:rsidRPr="00B27A9D">
        <w:trPr>
          <w:trHeight w:val="230"/>
          <w:ins w:id="830" w:author="Beláková Daniela" w:date="2018-12-04T13:10:00Z"/>
        </w:trPr>
        <w:tc>
          <w:tcPr>
            <w:tcW w:w="770" w:type="dxa"/>
          </w:tcPr>
          <w:p w:rsidR="00CE2892" w:rsidRPr="00B27A9D" w:rsidRDefault="00CE2892" w:rsidP="00CE2892">
            <w:pPr>
              <w:pStyle w:val="TableParagraph"/>
              <w:spacing w:line="210" w:lineRule="exact"/>
              <w:ind w:left="107"/>
              <w:rPr>
                <w:ins w:id="831" w:author="Beláková Daniela" w:date="2018-12-04T13:10:00Z"/>
                <w:sz w:val="20"/>
                <w:lang w:val="sk-SK"/>
              </w:rPr>
            </w:pPr>
            <w:ins w:id="832" w:author="Beláková Daniela" w:date="2018-12-04T13:10:00Z">
              <w:r>
                <w:rPr>
                  <w:sz w:val="20"/>
                  <w:lang w:val="sk-SK"/>
                </w:rPr>
                <w:t>126b</w:t>
              </w:r>
            </w:ins>
          </w:p>
        </w:tc>
        <w:tc>
          <w:tcPr>
            <w:tcW w:w="2945" w:type="dxa"/>
          </w:tcPr>
          <w:p w:rsidR="00CE2892" w:rsidRPr="00B27A9D" w:rsidRDefault="00CE2892" w:rsidP="00CE2892">
            <w:pPr>
              <w:pStyle w:val="TableParagraph"/>
              <w:spacing w:line="210" w:lineRule="exact"/>
              <w:rPr>
                <w:ins w:id="833" w:author="Beláková Daniela" w:date="2018-12-04T13:10:00Z"/>
                <w:b/>
                <w:sz w:val="20"/>
                <w:lang w:val="sk-SK"/>
              </w:rPr>
            </w:pPr>
            <w:ins w:id="834" w:author="Beláková Daniela" w:date="2018-12-04T13:10:00Z">
              <w:r>
                <w:rPr>
                  <w:b/>
                  <w:sz w:val="20"/>
                  <w:lang w:val="sk-SK"/>
                </w:rPr>
                <w:t>Oprávnený výdavok</w:t>
              </w:r>
            </w:ins>
          </w:p>
        </w:tc>
        <w:tc>
          <w:tcPr>
            <w:tcW w:w="5573" w:type="dxa"/>
          </w:tcPr>
          <w:p w:rsidR="00CE2892" w:rsidRPr="00B27A9D" w:rsidRDefault="00CE2892" w:rsidP="00CE2892">
            <w:pPr>
              <w:pStyle w:val="TableParagraph"/>
              <w:rPr>
                <w:ins w:id="835" w:author="Beláková Daniela" w:date="2018-12-04T13:10:00Z"/>
                <w:sz w:val="18"/>
                <w:lang w:val="sk-SK"/>
              </w:rPr>
            </w:pPr>
            <w:ins w:id="836" w:author="Beláková Daniela" w:date="2018-12-04T13:10:00Z">
              <w:r w:rsidRPr="00D36298">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del w:id="837" w:author="Beláková Daniela" w:date="2018-12-04T13:10:00Z">
              <w:r w:rsidRPr="00B27A9D" w:rsidDel="00CE2892">
                <w:rPr>
                  <w:b/>
                  <w:sz w:val="20"/>
                  <w:lang w:val="sk-SK"/>
                </w:rPr>
                <w:delText xml:space="preserve">Oprávnený </w:delText>
              </w:r>
            </w:del>
            <w:ins w:id="838" w:author="Beláková Daniela" w:date="2018-12-04T13:10:00Z">
              <w:r>
                <w:rPr>
                  <w:b/>
                  <w:sz w:val="20"/>
                  <w:lang w:val="sk-SK"/>
                </w:rPr>
                <w:t>Podpoložka</w:t>
              </w:r>
              <w:r w:rsidRPr="00B27A9D">
                <w:rPr>
                  <w:b/>
                  <w:sz w:val="20"/>
                  <w:lang w:val="sk-SK"/>
                </w:rPr>
                <w:t xml:space="preserve"> </w:t>
              </w:r>
            </w:ins>
            <w:r w:rsidRPr="00B27A9D">
              <w:rPr>
                <w:b/>
                <w:sz w:val="20"/>
                <w:lang w:val="sk-SK"/>
              </w:rPr>
              <w:t>výdav</w:t>
            </w:r>
            <w:del w:id="839" w:author="Beláková Daniela" w:date="2018-12-04T13:10:00Z">
              <w:r w:rsidRPr="00B27A9D" w:rsidDel="00CE2892">
                <w:rPr>
                  <w:b/>
                  <w:sz w:val="20"/>
                  <w:lang w:val="sk-SK"/>
                </w:rPr>
                <w:delText>o</w:delText>
              </w:r>
            </w:del>
            <w:r w:rsidRPr="00B27A9D">
              <w:rPr>
                <w:b/>
                <w:sz w:val="20"/>
                <w:lang w:val="sk-SK"/>
              </w:rPr>
              <w:t>k</w:t>
            </w:r>
            <w:ins w:id="840" w:author="Beláková Daniela" w:date="2018-12-04T13:10:00Z">
              <w:r>
                <w:rPr>
                  <w:b/>
                  <w:sz w:val="20"/>
                  <w:lang w:val="sk-SK"/>
                </w:rPr>
                <w:t>u</w:t>
              </w:r>
            </w:ins>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ins w:id="841" w:author="Beláková Daniela" w:date="2018-12-04T13:11:00Z"/>
        </w:trPr>
        <w:tc>
          <w:tcPr>
            <w:tcW w:w="770" w:type="dxa"/>
          </w:tcPr>
          <w:p w:rsidR="00CE2892" w:rsidRPr="00CE2892" w:rsidRDefault="00CE2892" w:rsidP="00CE2892">
            <w:pPr>
              <w:pStyle w:val="TableParagraph"/>
              <w:spacing w:line="210" w:lineRule="exact"/>
              <w:ind w:left="107"/>
              <w:rPr>
                <w:ins w:id="842" w:author="Beláková Daniela" w:date="2018-12-04T13:11:00Z"/>
                <w:sz w:val="20"/>
                <w:lang w:val="sk-SK"/>
              </w:rPr>
            </w:pPr>
            <w:ins w:id="843" w:author="Beláková Daniela" w:date="2018-12-04T13:11:00Z">
              <w:r w:rsidRPr="00CE2892">
                <w:rPr>
                  <w:sz w:val="20"/>
                  <w:szCs w:val="20"/>
                  <w:lang w:val="sk-SK"/>
                  <w:rPrChange w:id="844" w:author="Beláková Daniela" w:date="2018-12-04T13:11:00Z">
                    <w:rPr>
                      <w:sz w:val="20"/>
                      <w:szCs w:val="20"/>
                    </w:rPr>
                  </w:rPrChange>
                </w:rPr>
                <w:t>128a</w:t>
              </w:r>
            </w:ins>
          </w:p>
        </w:tc>
        <w:tc>
          <w:tcPr>
            <w:tcW w:w="2945" w:type="dxa"/>
          </w:tcPr>
          <w:p w:rsidR="00CE2892" w:rsidRPr="00CE2892" w:rsidDel="00CE2892" w:rsidRDefault="00CE2892" w:rsidP="00CE2892">
            <w:pPr>
              <w:pStyle w:val="TableParagraph"/>
              <w:spacing w:line="210" w:lineRule="exact"/>
              <w:rPr>
                <w:ins w:id="845" w:author="Beláková Daniela" w:date="2018-12-04T13:11:00Z"/>
                <w:b/>
                <w:sz w:val="20"/>
                <w:lang w:val="sk-SK"/>
              </w:rPr>
            </w:pPr>
            <w:ins w:id="846" w:author="Beláková Daniela" w:date="2018-12-04T13:11:00Z">
              <w:r w:rsidRPr="00CE2892">
                <w:rPr>
                  <w:rFonts w:ascii="Roboto" w:hAnsi="Roboto" w:cs="Roboto"/>
                  <w:b/>
                  <w:bCs/>
                  <w:color w:val="000000"/>
                  <w:sz w:val="20"/>
                  <w:szCs w:val="20"/>
                  <w:lang w:val="sk-SK"/>
                  <w:rPrChange w:id="847" w:author="Beláková Daniela" w:date="2018-12-04T13:11:00Z">
                    <w:rPr>
                      <w:rFonts w:ascii="Roboto" w:hAnsi="Roboto" w:cs="Roboto"/>
                      <w:b/>
                      <w:bCs/>
                      <w:color w:val="000000"/>
                      <w:sz w:val="20"/>
                      <w:szCs w:val="20"/>
                    </w:rPr>
                  </w:rPrChange>
                </w:rPr>
                <w:t>Merná jednotka</w:t>
              </w:r>
            </w:ins>
          </w:p>
        </w:tc>
        <w:tc>
          <w:tcPr>
            <w:tcW w:w="5573" w:type="dxa"/>
          </w:tcPr>
          <w:p w:rsidR="00CE2892" w:rsidRPr="00CE2892" w:rsidRDefault="00CE2892" w:rsidP="00CE2892">
            <w:pPr>
              <w:pStyle w:val="TableParagraph"/>
              <w:spacing w:line="207" w:lineRule="exact"/>
              <w:rPr>
                <w:ins w:id="848" w:author="Beláková Daniela" w:date="2018-12-04T13:11:00Z"/>
                <w:sz w:val="18"/>
                <w:lang w:val="sk-SK"/>
              </w:rPr>
            </w:pPr>
            <w:ins w:id="849" w:author="Beláková Daniela" w:date="2018-12-04T13:11:00Z">
              <w:r w:rsidRPr="00CE2892">
                <w:rPr>
                  <w:sz w:val="18"/>
                  <w:szCs w:val="18"/>
                  <w:lang w:val="sk-SK"/>
                  <w:rPrChange w:id="850" w:author="Beláková Daniela" w:date="2018-12-04T13:11:00Z">
                    <w:rPr>
                      <w:sz w:val="18"/>
                      <w:szCs w:val="18"/>
                    </w:rPr>
                  </w:rPrChange>
                </w:rPr>
                <w:t>Žiadateľ vyberie relevantnú mernú jednotku</w:t>
              </w:r>
            </w:ins>
          </w:p>
        </w:tc>
      </w:tr>
      <w:tr w:rsidR="00CE2892" w:rsidRPr="00B27A9D">
        <w:trPr>
          <w:trHeight w:val="230"/>
          <w:ins w:id="851" w:author="Beláková Daniela" w:date="2018-12-04T13:11:00Z"/>
        </w:trPr>
        <w:tc>
          <w:tcPr>
            <w:tcW w:w="770" w:type="dxa"/>
          </w:tcPr>
          <w:p w:rsidR="00CE2892" w:rsidRPr="00CE2892" w:rsidRDefault="00CE2892" w:rsidP="00CE2892">
            <w:pPr>
              <w:pStyle w:val="TableParagraph"/>
              <w:spacing w:line="210" w:lineRule="exact"/>
              <w:ind w:left="107"/>
              <w:rPr>
                <w:ins w:id="852" w:author="Beláková Daniela" w:date="2018-12-04T13:11:00Z"/>
                <w:sz w:val="20"/>
                <w:lang w:val="sk-SK"/>
              </w:rPr>
            </w:pPr>
            <w:ins w:id="853" w:author="Beláková Daniela" w:date="2018-12-04T13:11:00Z">
              <w:r w:rsidRPr="00CE2892">
                <w:rPr>
                  <w:sz w:val="20"/>
                  <w:szCs w:val="20"/>
                  <w:lang w:val="sk-SK"/>
                  <w:rPrChange w:id="854" w:author="Beláková Daniela" w:date="2018-12-04T13:11:00Z">
                    <w:rPr>
                      <w:sz w:val="20"/>
                      <w:szCs w:val="20"/>
                    </w:rPr>
                  </w:rPrChange>
                </w:rPr>
                <w:t>128b</w:t>
              </w:r>
            </w:ins>
          </w:p>
        </w:tc>
        <w:tc>
          <w:tcPr>
            <w:tcW w:w="2945" w:type="dxa"/>
          </w:tcPr>
          <w:p w:rsidR="00CE2892" w:rsidRPr="00CE2892" w:rsidDel="00CE2892" w:rsidRDefault="00CE2892" w:rsidP="00CE2892">
            <w:pPr>
              <w:pStyle w:val="TableParagraph"/>
              <w:spacing w:line="210" w:lineRule="exact"/>
              <w:rPr>
                <w:ins w:id="855" w:author="Beláková Daniela" w:date="2018-12-04T13:11:00Z"/>
                <w:b/>
                <w:sz w:val="20"/>
                <w:lang w:val="sk-SK"/>
              </w:rPr>
            </w:pPr>
            <w:ins w:id="856" w:author="Beláková Daniela" w:date="2018-12-04T13:11:00Z">
              <w:r w:rsidRPr="00CE2892">
                <w:rPr>
                  <w:rFonts w:ascii="Roboto" w:hAnsi="Roboto" w:cs="Roboto"/>
                  <w:b/>
                  <w:bCs/>
                  <w:color w:val="000000"/>
                  <w:sz w:val="20"/>
                  <w:szCs w:val="20"/>
                  <w:lang w:val="sk-SK"/>
                  <w:rPrChange w:id="857" w:author="Beláková Daniela" w:date="2018-12-04T13:11:00Z">
                    <w:rPr>
                      <w:rFonts w:ascii="Roboto" w:hAnsi="Roboto" w:cs="Roboto"/>
                      <w:b/>
                      <w:bCs/>
                      <w:color w:val="000000"/>
                      <w:sz w:val="20"/>
                      <w:szCs w:val="20"/>
                    </w:rPr>
                  </w:rPrChange>
                </w:rPr>
                <w:t>Množstvo</w:t>
              </w:r>
            </w:ins>
          </w:p>
        </w:tc>
        <w:tc>
          <w:tcPr>
            <w:tcW w:w="5573" w:type="dxa"/>
          </w:tcPr>
          <w:p w:rsidR="00CE2892" w:rsidRPr="00CE2892" w:rsidRDefault="00CE2892" w:rsidP="00CE2892">
            <w:pPr>
              <w:pStyle w:val="TableParagraph"/>
              <w:spacing w:line="207" w:lineRule="exact"/>
              <w:rPr>
                <w:ins w:id="858" w:author="Beláková Daniela" w:date="2018-12-04T13:11:00Z"/>
                <w:sz w:val="18"/>
                <w:lang w:val="sk-SK"/>
              </w:rPr>
            </w:pPr>
            <w:ins w:id="859" w:author="Beláková Daniela" w:date="2018-12-04T13:11:00Z">
              <w:r w:rsidRPr="00CE2892">
                <w:rPr>
                  <w:sz w:val="18"/>
                  <w:szCs w:val="18"/>
                  <w:lang w:val="sk-SK"/>
                  <w:rPrChange w:id="860" w:author="Beláková Daniela" w:date="2018-12-04T13:11:00Z">
                    <w:rPr>
                      <w:sz w:val="18"/>
                      <w:szCs w:val="18"/>
                    </w:rPr>
                  </w:rPrChange>
                </w:rPr>
                <w:t>Vypĺňa žiadateľ</w:t>
              </w:r>
            </w:ins>
          </w:p>
        </w:tc>
      </w:tr>
      <w:tr w:rsidR="00CE2892" w:rsidRPr="00B27A9D">
        <w:trPr>
          <w:trHeight w:val="230"/>
          <w:ins w:id="861" w:author="Beláková Daniela" w:date="2018-12-04T13:11:00Z"/>
        </w:trPr>
        <w:tc>
          <w:tcPr>
            <w:tcW w:w="770" w:type="dxa"/>
          </w:tcPr>
          <w:p w:rsidR="00CE2892" w:rsidRPr="00CE2892" w:rsidRDefault="00CE2892" w:rsidP="00CE2892">
            <w:pPr>
              <w:pStyle w:val="TableParagraph"/>
              <w:spacing w:line="210" w:lineRule="exact"/>
              <w:ind w:left="107"/>
              <w:rPr>
                <w:ins w:id="862" w:author="Beláková Daniela" w:date="2018-12-04T13:11:00Z"/>
                <w:sz w:val="20"/>
                <w:lang w:val="sk-SK"/>
              </w:rPr>
            </w:pPr>
            <w:ins w:id="863" w:author="Beláková Daniela" w:date="2018-12-04T13:11:00Z">
              <w:r w:rsidRPr="00CE2892">
                <w:rPr>
                  <w:sz w:val="20"/>
                  <w:szCs w:val="20"/>
                  <w:lang w:val="sk-SK"/>
                  <w:rPrChange w:id="864" w:author="Beláková Daniela" w:date="2018-12-04T13:11:00Z">
                    <w:rPr>
                      <w:sz w:val="20"/>
                      <w:szCs w:val="20"/>
                    </w:rPr>
                  </w:rPrChange>
                </w:rPr>
                <w:t>128c</w:t>
              </w:r>
            </w:ins>
          </w:p>
        </w:tc>
        <w:tc>
          <w:tcPr>
            <w:tcW w:w="2945" w:type="dxa"/>
          </w:tcPr>
          <w:p w:rsidR="00CE2892" w:rsidRPr="00CE2892" w:rsidDel="00CE2892" w:rsidRDefault="00CE2892" w:rsidP="00CE2892">
            <w:pPr>
              <w:pStyle w:val="TableParagraph"/>
              <w:spacing w:line="210" w:lineRule="exact"/>
              <w:rPr>
                <w:ins w:id="865" w:author="Beláková Daniela" w:date="2018-12-04T13:11:00Z"/>
                <w:b/>
                <w:sz w:val="20"/>
                <w:lang w:val="sk-SK"/>
              </w:rPr>
            </w:pPr>
            <w:ins w:id="866" w:author="Beláková Daniela" w:date="2018-12-04T13:11:00Z">
              <w:r w:rsidRPr="00CE2892">
                <w:rPr>
                  <w:rFonts w:ascii="Roboto" w:hAnsi="Roboto" w:cs="Roboto"/>
                  <w:b/>
                  <w:bCs/>
                  <w:color w:val="000000"/>
                  <w:sz w:val="20"/>
                  <w:szCs w:val="20"/>
                  <w:lang w:val="sk-SK"/>
                  <w:rPrChange w:id="867" w:author="Beláková Daniela" w:date="2018-12-04T13:11:00Z">
                    <w:rPr>
                      <w:rFonts w:ascii="Roboto" w:hAnsi="Roboto" w:cs="Roboto"/>
                      <w:b/>
                      <w:bCs/>
                      <w:color w:val="000000"/>
                      <w:sz w:val="20"/>
                      <w:szCs w:val="20"/>
                    </w:rPr>
                  </w:rPrChange>
                </w:rPr>
                <w:t>Jednotková suma</w:t>
              </w:r>
            </w:ins>
          </w:p>
        </w:tc>
        <w:tc>
          <w:tcPr>
            <w:tcW w:w="5573" w:type="dxa"/>
          </w:tcPr>
          <w:p w:rsidR="00CE2892" w:rsidRPr="00CE2892" w:rsidRDefault="00CE2892" w:rsidP="00CE2892">
            <w:pPr>
              <w:pStyle w:val="TableParagraph"/>
              <w:spacing w:line="207" w:lineRule="exact"/>
              <w:rPr>
                <w:ins w:id="868" w:author="Beláková Daniela" w:date="2018-12-04T13:11:00Z"/>
                <w:sz w:val="18"/>
                <w:lang w:val="sk-SK"/>
              </w:rPr>
            </w:pPr>
            <w:ins w:id="869" w:author="Beláková Daniela" w:date="2018-12-04T13:11:00Z">
              <w:r w:rsidRPr="00CE2892">
                <w:rPr>
                  <w:sz w:val="18"/>
                  <w:szCs w:val="18"/>
                  <w:lang w:val="sk-SK"/>
                  <w:rPrChange w:id="870" w:author="Beláková Daniela" w:date="2018-12-04T13:11:00Z">
                    <w:rPr>
                      <w:sz w:val="18"/>
                      <w:szCs w:val="18"/>
                    </w:rPr>
                  </w:rPrChange>
                </w:rPr>
                <w:t>Vypĺňa žiadateľ</w:t>
              </w:r>
            </w:ins>
          </w:p>
        </w:tc>
      </w:tr>
      <w:tr w:rsidR="00CE2892" w:rsidRPr="00B27A9D">
        <w:trPr>
          <w:trHeight w:val="230"/>
          <w:ins w:id="871" w:author="Beláková Daniela" w:date="2018-12-04T13:11:00Z"/>
        </w:trPr>
        <w:tc>
          <w:tcPr>
            <w:tcW w:w="770" w:type="dxa"/>
          </w:tcPr>
          <w:p w:rsidR="00CE2892" w:rsidRPr="00CE2892" w:rsidRDefault="00CE2892" w:rsidP="00CE2892">
            <w:pPr>
              <w:pStyle w:val="TableParagraph"/>
              <w:spacing w:line="210" w:lineRule="exact"/>
              <w:ind w:left="107"/>
              <w:rPr>
                <w:ins w:id="872" w:author="Beláková Daniela" w:date="2018-12-04T13:11:00Z"/>
                <w:sz w:val="20"/>
                <w:lang w:val="sk-SK"/>
              </w:rPr>
            </w:pPr>
            <w:ins w:id="873" w:author="Beláková Daniela" w:date="2018-12-04T13:11:00Z">
              <w:r w:rsidRPr="00CE2892">
                <w:rPr>
                  <w:sz w:val="20"/>
                  <w:szCs w:val="20"/>
                  <w:lang w:val="sk-SK"/>
                  <w:rPrChange w:id="874" w:author="Beláková Daniela" w:date="2018-12-04T13:11:00Z">
                    <w:rPr>
                      <w:sz w:val="20"/>
                      <w:szCs w:val="20"/>
                    </w:rPr>
                  </w:rPrChange>
                </w:rPr>
                <w:t>129d</w:t>
              </w:r>
            </w:ins>
          </w:p>
        </w:tc>
        <w:tc>
          <w:tcPr>
            <w:tcW w:w="2945" w:type="dxa"/>
          </w:tcPr>
          <w:p w:rsidR="00CE2892" w:rsidRPr="00CE2892" w:rsidDel="00CE2892" w:rsidRDefault="00CE2892" w:rsidP="00CE2892">
            <w:pPr>
              <w:pStyle w:val="TableParagraph"/>
              <w:spacing w:line="210" w:lineRule="exact"/>
              <w:rPr>
                <w:ins w:id="875" w:author="Beláková Daniela" w:date="2018-12-04T13:11:00Z"/>
                <w:b/>
                <w:sz w:val="20"/>
                <w:lang w:val="sk-SK"/>
              </w:rPr>
            </w:pPr>
            <w:ins w:id="876" w:author="Beláková Daniela" w:date="2018-12-04T13:11:00Z">
              <w:r w:rsidRPr="00CE2892">
                <w:rPr>
                  <w:rFonts w:ascii="Roboto" w:hAnsi="Roboto" w:cs="Roboto"/>
                  <w:b/>
                  <w:bCs/>
                  <w:color w:val="000000"/>
                  <w:sz w:val="20"/>
                  <w:szCs w:val="20"/>
                  <w:lang w:val="sk-SK"/>
                  <w:rPrChange w:id="877" w:author="Beláková Daniela" w:date="2018-12-04T13:11:00Z">
                    <w:rPr>
                      <w:rFonts w:ascii="Roboto" w:hAnsi="Roboto" w:cs="Roboto"/>
                      <w:b/>
                      <w:bCs/>
                      <w:color w:val="000000"/>
                      <w:sz w:val="20"/>
                      <w:szCs w:val="20"/>
                    </w:rPr>
                  </w:rPrChange>
                </w:rPr>
                <w:t>Suma</w:t>
              </w:r>
            </w:ins>
          </w:p>
        </w:tc>
        <w:tc>
          <w:tcPr>
            <w:tcW w:w="5573" w:type="dxa"/>
          </w:tcPr>
          <w:p w:rsidR="00CE2892" w:rsidRPr="00CE2892" w:rsidRDefault="00CE2892" w:rsidP="00CE2892">
            <w:pPr>
              <w:pStyle w:val="TableParagraph"/>
              <w:spacing w:line="207" w:lineRule="exact"/>
              <w:rPr>
                <w:ins w:id="878" w:author="Beláková Daniela" w:date="2018-12-04T13:11:00Z"/>
                <w:sz w:val="18"/>
                <w:lang w:val="sk-SK"/>
              </w:rPr>
            </w:pPr>
            <w:ins w:id="879" w:author="Beláková Daniela" w:date="2018-12-04T13:11:00Z">
              <w:r w:rsidRPr="00CE2892">
                <w:rPr>
                  <w:sz w:val="18"/>
                  <w:szCs w:val="18"/>
                  <w:lang w:val="sk-SK"/>
                  <w:rPrChange w:id="880" w:author="Beláková Daniela" w:date="2018-12-04T13:11:00Z">
                    <w:rPr>
                      <w:sz w:val="18"/>
                      <w:szCs w:val="18"/>
                    </w:rPr>
                  </w:rPrChange>
                </w:rPr>
                <w:t>Automaticky vyplnené v prípade ak je vyplnené množstvo a jednotková cena, inak vypĺňa žiadateľ.</w:t>
              </w:r>
            </w:ins>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ins w:id="881" w:author="Beláková Daniela" w:date="2018-12-04T13:12:00Z"/>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ins w:id="882" w:author="Beláková Daniela" w:date="2018-12-04T13:12:00Z">
              <w:r w:rsidRPr="008145FD">
                <w:rPr>
                  <w:sz w:val="18"/>
                  <w:szCs w:val="18"/>
                  <w:lang w:val="sk-SK"/>
                  <w:rPrChange w:id="883" w:author="Beláková Daniela" w:date="2018-12-04T13:13:00Z">
                    <w:rPr>
                      <w:sz w:val="18"/>
                      <w:szCs w:val="18"/>
                    </w:rPr>
                  </w:rPrChange>
                </w:rPr>
                <w:t>Uvádzať "Podpoložky výdavku" je pre RO voliteľná</w:t>
              </w:r>
            </w:ins>
          </w:p>
        </w:tc>
      </w:tr>
      <w:tr w:rsidR="008145FD" w:rsidRPr="00B27A9D">
        <w:trPr>
          <w:trHeight w:val="230"/>
          <w:ins w:id="884" w:author="Beláková Daniela" w:date="2018-12-04T13:12:00Z"/>
        </w:trPr>
        <w:tc>
          <w:tcPr>
            <w:tcW w:w="770" w:type="dxa"/>
          </w:tcPr>
          <w:p w:rsidR="008145FD" w:rsidRPr="008145FD" w:rsidRDefault="008145FD" w:rsidP="008145FD">
            <w:pPr>
              <w:pStyle w:val="TableParagraph"/>
              <w:spacing w:line="210" w:lineRule="exact"/>
              <w:ind w:left="107"/>
              <w:rPr>
                <w:ins w:id="885" w:author="Beláková Daniela" w:date="2018-12-04T13:12:00Z"/>
                <w:sz w:val="20"/>
                <w:lang w:val="sk-SK"/>
              </w:rPr>
            </w:pPr>
            <w:ins w:id="886" w:author="Beláková Daniela" w:date="2018-12-04T13:12:00Z">
              <w:r w:rsidRPr="008145FD">
                <w:rPr>
                  <w:sz w:val="20"/>
                  <w:szCs w:val="20"/>
                  <w:lang w:val="sk-SK"/>
                  <w:rPrChange w:id="887" w:author="Beláková Daniela" w:date="2018-12-04T13:13:00Z">
                    <w:rPr>
                      <w:sz w:val="20"/>
                      <w:szCs w:val="20"/>
                    </w:rPr>
                  </w:rPrChange>
                </w:rPr>
                <w:t>131a</w:t>
              </w:r>
            </w:ins>
          </w:p>
        </w:tc>
        <w:tc>
          <w:tcPr>
            <w:tcW w:w="2945" w:type="dxa"/>
          </w:tcPr>
          <w:p w:rsidR="008145FD" w:rsidRPr="008145FD" w:rsidRDefault="008145FD" w:rsidP="008145FD">
            <w:pPr>
              <w:pStyle w:val="TableParagraph"/>
              <w:spacing w:line="210" w:lineRule="exact"/>
              <w:rPr>
                <w:ins w:id="888" w:author="Beláková Daniela" w:date="2018-12-04T13:12:00Z"/>
                <w:b/>
                <w:sz w:val="20"/>
                <w:lang w:val="sk-SK"/>
              </w:rPr>
            </w:pPr>
            <w:ins w:id="889" w:author="Beláková Daniela" w:date="2018-12-04T13:12:00Z">
              <w:r w:rsidRPr="008145FD">
                <w:rPr>
                  <w:rFonts w:ascii="Roboto" w:hAnsi="Roboto" w:cs="Roboto"/>
                  <w:b/>
                  <w:bCs/>
                  <w:color w:val="000000"/>
                  <w:sz w:val="20"/>
                  <w:szCs w:val="20"/>
                  <w:lang w:val="sk-SK"/>
                  <w:rPrChange w:id="890" w:author="Beláková Daniela" w:date="2018-12-04T13:13:00Z">
                    <w:rPr>
                      <w:rFonts w:ascii="Roboto" w:hAnsi="Roboto" w:cs="Roboto"/>
                      <w:b/>
                      <w:bCs/>
                      <w:color w:val="000000"/>
                      <w:sz w:val="20"/>
                      <w:szCs w:val="20"/>
                    </w:rPr>
                  </w:rPrChange>
                </w:rPr>
                <w:t>Percento NFP</w:t>
              </w:r>
            </w:ins>
          </w:p>
        </w:tc>
        <w:tc>
          <w:tcPr>
            <w:tcW w:w="5573" w:type="dxa"/>
          </w:tcPr>
          <w:p w:rsidR="008145FD" w:rsidRPr="008145FD" w:rsidRDefault="008145FD" w:rsidP="008145FD">
            <w:pPr>
              <w:pStyle w:val="TableParagraph"/>
              <w:spacing w:line="204" w:lineRule="exact"/>
              <w:rPr>
                <w:ins w:id="891" w:author="Beláková Daniela" w:date="2018-12-04T13:12:00Z"/>
                <w:sz w:val="18"/>
                <w:lang w:val="sk-SK"/>
              </w:rPr>
            </w:pPr>
            <w:ins w:id="892" w:author="Beláková Daniela" w:date="2018-12-04T13:12:00Z">
              <w:r w:rsidRPr="008145FD">
                <w:rPr>
                  <w:sz w:val="18"/>
                  <w:szCs w:val="18"/>
                  <w:lang w:val="sk-SK"/>
                  <w:rPrChange w:id="893" w:author="Beláková Daniela" w:date="2018-12-04T13:13:00Z">
                    <w:rPr>
                      <w:sz w:val="18"/>
                      <w:szCs w:val="18"/>
                    </w:rPr>
                  </w:rPrChange>
                </w:rPr>
                <w:t>Vypĺňa žiadateľ</w:t>
              </w:r>
            </w:ins>
          </w:p>
        </w:tc>
      </w:tr>
      <w:tr w:rsidR="008145FD" w:rsidRPr="00B27A9D">
        <w:trPr>
          <w:trHeight w:val="230"/>
          <w:ins w:id="894" w:author="Beláková Daniela" w:date="2018-12-04T13:12:00Z"/>
        </w:trPr>
        <w:tc>
          <w:tcPr>
            <w:tcW w:w="770" w:type="dxa"/>
          </w:tcPr>
          <w:p w:rsidR="008145FD" w:rsidRPr="008145FD" w:rsidRDefault="008145FD" w:rsidP="008145FD">
            <w:pPr>
              <w:pStyle w:val="TableParagraph"/>
              <w:spacing w:line="210" w:lineRule="exact"/>
              <w:ind w:left="107"/>
              <w:rPr>
                <w:ins w:id="895" w:author="Beláková Daniela" w:date="2018-12-04T13:12:00Z"/>
                <w:sz w:val="20"/>
                <w:lang w:val="sk-SK"/>
              </w:rPr>
            </w:pPr>
            <w:ins w:id="896" w:author="Beláková Daniela" w:date="2018-12-04T13:12:00Z">
              <w:r w:rsidRPr="008145FD">
                <w:rPr>
                  <w:sz w:val="20"/>
                  <w:szCs w:val="20"/>
                  <w:lang w:val="sk-SK"/>
                  <w:rPrChange w:id="897" w:author="Beláková Daniela" w:date="2018-12-04T13:13:00Z">
                    <w:rPr>
                      <w:sz w:val="20"/>
                      <w:szCs w:val="20"/>
                    </w:rPr>
                  </w:rPrChange>
                </w:rPr>
                <w:t>131b</w:t>
              </w:r>
            </w:ins>
          </w:p>
        </w:tc>
        <w:tc>
          <w:tcPr>
            <w:tcW w:w="2945" w:type="dxa"/>
          </w:tcPr>
          <w:p w:rsidR="008145FD" w:rsidRPr="008145FD" w:rsidRDefault="008145FD" w:rsidP="008145FD">
            <w:pPr>
              <w:pStyle w:val="TableParagraph"/>
              <w:spacing w:line="210" w:lineRule="exact"/>
              <w:rPr>
                <w:ins w:id="898" w:author="Beláková Daniela" w:date="2018-12-04T13:12:00Z"/>
                <w:b/>
                <w:sz w:val="20"/>
                <w:lang w:val="sk-SK"/>
              </w:rPr>
            </w:pPr>
            <w:ins w:id="899" w:author="Beláková Daniela" w:date="2018-12-04T13:12:00Z">
              <w:r w:rsidRPr="008145FD">
                <w:rPr>
                  <w:rFonts w:ascii="Roboto" w:hAnsi="Roboto" w:cs="Roboto"/>
                  <w:b/>
                  <w:bCs/>
                  <w:color w:val="000000"/>
                  <w:sz w:val="20"/>
                  <w:szCs w:val="20"/>
                  <w:lang w:val="sk-SK"/>
                  <w:rPrChange w:id="900" w:author="Beláková Daniela" w:date="2018-12-04T13:13:00Z">
                    <w:rPr>
                      <w:rFonts w:ascii="Roboto" w:hAnsi="Roboto" w:cs="Roboto"/>
                      <w:b/>
                      <w:bCs/>
                      <w:color w:val="000000"/>
                      <w:sz w:val="20"/>
                      <w:szCs w:val="20"/>
                    </w:rPr>
                  </w:rPrChange>
                </w:rPr>
                <w:t>Oprávnený výdavok</w:t>
              </w:r>
            </w:ins>
          </w:p>
        </w:tc>
        <w:tc>
          <w:tcPr>
            <w:tcW w:w="5573" w:type="dxa"/>
          </w:tcPr>
          <w:p w:rsidR="008145FD" w:rsidRPr="008145FD" w:rsidRDefault="008145FD" w:rsidP="008145FD">
            <w:pPr>
              <w:pStyle w:val="TableParagraph"/>
              <w:spacing w:line="204" w:lineRule="exact"/>
              <w:rPr>
                <w:ins w:id="901" w:author="Beláková Daniela" w:date="2018-12-04T13:12:00Z"/>
                <w:sz w:val="18"/>
                <w:lang w:val="sk-SK"/>
              </w:rPr>
            </w:pPr>
            <w:ins w:id="902" w:author="Beláková Daniela" w:date="2018-12-04T13:12:00Z">
              <w:r w:rsidRPr="008145FD">
                <w:rPr>
                  <w:sz w:val="18"/>
                  <w:szCs w:val="18"/>
                  <w:lang w:val="sk-SK"/>
                  <w:rPrChange w:id="903" w:author="Beláková Daniela" w:date="2018-12-04T13:13:00Z">
                    <w:rPr>
                      <w:sz w:val="18"/>
                      <w:szCs w:val="18"/>
                    </w:rPr>
                  </w:rPrChange>
                </w:rPr>
                <w:t>Automaticky vyplnené</w:t>
              </w:r>
            </w:ins>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del w:id="904" w:author="Beláková Daniela" w:date="2018-12-04T13:13:00Z">
              <w:r w:rsidRPr="00491F9E" w:rsidDel="008145FD">
                <w:rPr>
                  <w:b/>
                  <w:sz w:val="20"/>
                  <w:lang w:val="sk-SK"/>
                </w:rPr>
                <w:delText xml:space="preserve">Oprávnený </w:delText>
              </w:r>
            </w:del>
            <w:ins w:id="905" w:author="Beláková Daniela" w:date="2018-12-04T13:13:00Z">
              <w:r w:rsidRPr="00491F9E">
                <w:rPr>
                  <w:b/>
                  <w:sz w:val="20"/>
                  <w:lang w:val="sk-SK"/>
                </w:rPr>
                <w:t xml:space="preserve">Podpoložka </w:t>
              </w:r>
            </w:ins>
            <w:r w:rsidRPr="00491F9E">
              <w:rPr>
                <w:b/>
                <w:sz w:val="20"/>
                <w:lang w:val="sk-SK"/>
              </w:rPr>
              <w:t>výdav</w:t>
            </w:r>
            <w:del w:id="906" w:author="Beláková Daniela" w:date="2018-12-04T13:13:00Z">
              <w:r w:rsidRPr="00491F9E" w:rsidDel="008145FD">
                <w:rPr>
                  <w:b/>
                  <w:sz w:val="20"/>
                  <w:lang w:val="sk-SK"/>
                </w:rPr>
                <w:delText>o</w:delText>
              </w:r>
            </w:del>
            <w:r w:rsidRPr="00491F9E">
              <w:rPr>
                <w:b/>
                <w:sz w:val="20"/>
                <w:lang w:val="sk-SK"/>
              </w:rPr>
              <w:t>k</w:t>
            </w:r>
            <w:ins w:id="907" w:author="Beláková Daniela" w:date="2018-12-04T13:13:00Z">
              <w:r w:rsidRPr="00491F9E">
                <w:rPr>
                  <w:b/>
                  <w:sz w:val="20"/>
                  <w:lang w:val="sk-SK"/>
                </w:rPr>
                <w:t>u</w:t>
              </w:r>
            </w:ins>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ins w:id="908" w:author="Beláková Daniela" w:date="2018-12-04T13:13:00Z"/>
        </w:trPr>
        <w:tc>
          <w:tcPr>
            <w:tcW w:w="770" w:type="dxa"/>
          </w:tcPr>
          <w:p w:rsidR="008145FD" w:rsidRPr="008145FD" w:rsidRDefault="008145FD" w:rsidP="008145FD">
            <w:pPr>
              <w:pStyle w:val="TableParagraph"/>
              <w:spacing w:line="210" w:lineRule="exact"/>
              <w:ind w:left="107"/>
              <w:rPr>
                <w:ins w:id="909" w:author="Beláková Daniela" w:date="2018-12-04T13:13:00Z"/>
                <w:sz w:val="20"/>
                <w:lang w:val="sk-SK"/>
              </w:rPr>
            </w:pPr>
            <w:ins w:id="910" w:author="Beláková Daniela" w:date="2018-12-04T13:13:00Z">
              <w:r w:rsidRPr="008145FD">
                <w:rPr>
                  <w:sz w:val="20"/>
                  <w:szCs w:val="20"/>
                  <w:lang w:val="sk-SK"/>
                  <w:rPrChange w:id="911" w:author="Beláková Daniela" w:date="2018-12-04T13:13:00Z">
                    <w:rPr>
                      <w:sz w:val="20"/>
                      <w:szCs w:val="20"/>
                    </w:rPr>
                  </w:rPrChange>
                </w:rPr>
                <w:t>133a</w:t>
              </w:r>
            </w:ins>
          </w:p>
        </w:tc>
        <w:tc>
          <w:tcPr>
            <w:tcW w:w="2945" w:type="dxa"/>
          </w:tcPr>
          <w:p w:rsidR="008145FD" w:rsidRPr="008145FD" w:rsidDel="008145FD" w:rsidRDefault="008145FD" w:rsidP="008145FD">
            <w:pPr>
              <w:pStyle w:val="TableParagraph"/>
              <w:spacing w:line="210" w:lineRule="exact"/>
              <w:rPr>
                <w:ins w:id="912" w:author="Beláková Daniela" w:date="2018-12-04T13:13:00Z"/>
                <w:b/>
                <w:sz w:val="20"/>
                <w:lang w:val="sk-SK"/>
              </w:rPr>
            </w:pPr>
            <w:ins w:id="913" w:author="Beláková Daniela" w:date="2018-12-04T13:13:00Z">
              <w:r w:rsidRPr="008145FD">
                <w:rPr>
                  <w:rFonts w:ascii="Roboto" w:hAnsi="Roboto" w:cs="Roboto"/>
                  <w:b/>
                  <w:bCs/>
                  <w:color w:val="000000"/>
                  <w:sz w:val="20"/>
                  <w:szCs w:val="20"/>
                  <w:lang w:val="sk-SK"/>
                  <w:rPrChange w:id="914" w:author="Beláková Daniela" w:date="2018-12-04T13:13:00Z">
                    <w:rPr>
                      <w:rFonts w:ascii="Roboto" w:hAnsi="Roboto" w:cs="Roboto"/>
                      <w:b/>
                      <w:bCs/>
                      <w:color w:val="000000"/>
                      <w:sz w:val="20"/>
                      <w:szCs w:val="20"/>
                    </w:rPr>
                  </w:rPrChange>
                </w:rPr>
                <w:t>Merná jednotka</w:t>
              </w:r>
            </w:ins>
          </w:p>
        </w:tc>
        <w:tc>
          <w:tcPr>
            <w:tcW w:w="5573" w:type="dxa"/>
          </w:tcPr>
          <w:p w:rsidR="008145FD" w:rsidRPr="008145FD" w:rsidRDefault="008145FD" w:rsidP="008145FD">
            <w:pPr>
              <w:pStyle w:val="TableParagraph"/>
              <w:spacing w:line="204" w:lineRule="exact"/>
              <w:rPr>
                <w:ins w:id="915" w:author="Beláková Daniela" w:date="2018-12-04T13:13:00Z"/>
                <w:sz w:val="18"/>
                <w:lang w:val="sk-SK"/>
              </w:rPr>
            </w:pPr>
            <w:ins w:id="916" w:author="Beláková Daniela" w:date="2018-12-04T13:13:00Z">
              <w:r w:rsidRPr="008145FD">
                <w:rPr>
                  <w:sz w:val="18"/>
                  <w:szCs w:val="18"/>
                  <w:lang w:val="sk-SK"/>
                  <w:rPrChange w:id="917" w:author="Beláková Daniela" w:date="2018-12-04T13:13:00Z">
                    <w:rPr>
                      <w:sz w:val="18"/>
                      <w:szCs w:val="18"/>
                    </w:rPr>
                  </w:rPrChange>
                </w:rPr>
                <w:t>Žiadateľ vyberie relevantnú mernú jednotku</w:t>
              </w:r>
            </w:ins>
          </w:p>
        </w:tc>
      </w:tr>
      <w:tr w:rsidR="008145FD" w:rsidRPr="00B27A9D">
        <w:trPr>
          <w:trHeight w:val="230"/>
          <w:ins w:id="918" w:author="Beláková Daniela" w:date="2018-12-04T13:13:00Z"/>
        </w:trPr>
        <w:tc>
          <w:tcPr>
            <w:tcW w:w="770" w:type="dxa"/>
          </w:tcPr>
          <w:p w:rsidR="008145FD" w:rsidRPr="008145FD" w:rsidRDefault="008145FD" w:rsidP="008145FD">
            <w:pPr>
              <w:pStyle w:val="TableParagraph"/>
              <w:spacing w:line="210" w:lineRule="exact"/>
              <w:ind w:left="107"/>
              <w:rPr>
                <w:ins w:id="919" w:author="Beláková Daniela" w:date="2018-12-04T13:13:00Z"/>
                <w:sz w:val="20"/>
                <w:lang w:val="sk-SK"/>
              </w:rPr>
            </w:pPr>
            <w:ins w:id="920" w:author="Beláková Daniela" w:date="2018-12-04T13:13:00Z">
              <w:r w:rsidRPr="008145FD">
                <w:rPr>
                  <w:sz w:val="20"/>
                  <w:szCs w:val="20"/>
                  <w:lang w:val="sk-SK"/>
                  <w:rPrChange w:id="921" w:author="Beláková Daniela" w:date="2018-12-04T13:13:00Z">
                    <w:rPr>
                      <w:sz w:val="20"/>
                      <w:szCs w:val="20"/>
                    </w:rPr>
                  </w:rPrChange>
                </w:rPr>
                <w:t>133b</w:t>
              </w:r>
            </w:ins>
          </w:p>
        </w:tc>
        <w:tc>
          <w:tcPr>
            <w:tcW w:w="2945" w:type="dxa"/>
          </w:tcPr>
          <w:p w:rsidR="008145FD" w:rsidRPr="008145FD" w:rsidDel="008145FD" w:rsidRDefault="008145FD" w:rsidP="008145FD">
            <w:pPr>
              <w:pStyle w:val="TableParagraph"/>
              <w:spacing w:line="210" w:lineRule="exact"/>
              <w:rPr>
                <w:ins w:id="922" w:author="Beláková Daniela" w:date="2018-12-04T13:13:00Z"/>
                <w:b/>
                <w:sz w:val="20"/>
                <w:lang w:val="sk-SK"/>
              </w:rPr>
            </w:pPr>
            <w:ins w:id="923" w:author="Beláková Daniela" w:date="2018-12-04T13:13:00Z">
              <w:r w:rsidRPr="008145FD">
                <w:rPr>
                  <w:rFonts w:ascii="Roboto" w:hAnsi="Roboto" w:cs="Roboto"/>
                  <w:b/>
                  <w:bCs/>
                  <w:color w:val="000000"/>
                  <w:sz w:val="20"/>
                  <w:szCs w:val="20"/>
                  <w:lang w:val="sk-SK"/>
                  <w:rPrChange w:id="924" w:author="Beláková Daniela" w:date="2018-12-04T13:13:00Z">
                    <w:rPr>
                      <w:rFonts w:ascii="Roboto" w:hAnsi="Roboto" w:cs="Roboto"/>
                      <w:b/>
                      <w:bCs/>
                      <w:color w:val="000000"/>
                      <w:sz w:val="20"/>
                      <w:szCs w:val="20"/>
                    </w:rPr>
                  </w:rPrChange>
                </w:rPr>
                <w:t>Množstvo</w:t>
              </w:r>
            </w:ins>
          </w:p>
        </w:tc>
        <w:tc>
          <w:tcPr>
            <w:tcW w:w="5573" w:type="dxa"/>
          </w:tcPr>
          <w:p w:rsidR="008145FD" w:rsidRPr="008145FD" w:rsidRDefault="008145FD" w:rsidP="008145FD">
            <w:pPr>
              <w:pStyle w:val="TableParagraph"/>
              <w:spacing w:line="204" w:lineRule="exact"/>
              <w:rPr>
                <w:ins w:id="925" w:author="Beláková Daniela" w:date="2018-12-04T13:13:00Z"/>
                <w:sz w:val="18"/>
                <w:lang w:val="sk-SK"/>
              </w:rPr>
            </w:pPr>
            <w:ins w:id="926" w:author="Beláková Daniela" w:date="2018-12-04T13:13:00Z">
              <w:r w:rsidRPr="008145FD">
                <w:rPr>
                  <w:sz w:val="18"/>
                  <w:szCs w:val="18"/>
                  <w:lang w:val="sk-SK"/>
                  <w:rPrChange w:id="927" w:author="Beláková Daniela" w:date="2018-12-04T13:13:00Z">
                    <w:rPr>
                      <w:sz w:val="18"/>
                      <w:szCs w:val="18"/>
                    </w:rPr>
                  </w:rPrChange>
                </w:rPr>
                <w:t>Vypĺňa žiadateľ</w:t>
              </w:r>
            </w:ins>
          </w:p>
        </w:tc>
      </w:tr>
      <w:tr w:rsidR="008145FD" w:rsidRPr="00B27A9D">
        <w:trPr>
          <w:trHeight w:val="230"/>
          <w:ins w:id="928" w:author="Beláková Daniela" w:date="2018-12-04T13:13:00Z"/>
        </w:trPr>
        <w:tc>
          <w:tcPr>
            <w:tcW w:w="770" w:type="dxa"/>
          </w:tcPr>
          <w:p w:rsidR="008145FD" w:rsidRPr="008145FD" w:rsidRDefault="008145FD" w:rsidP="008145FD">
            <w:pPr>
              <w:pStyle w:val="TableParagraph"/>
              <w:spacing w:line="210" w:lineRule="exact"/>
              <w:ind w:left="107"/>
              <w:rPr>
                <w:ins w:id="929" w:author="Beláková Daniela" w:date="2018-12-04T13:13:00Z"/>
                <w:sz w:val="20"/>
                <w:lang w:val="sk-SK"/>
              </w:rPr>
            </w:pPr>
            <w:ins w:id="930" w:author="Beláková Daniela" w:date="2018-12-04T13:13:00Z">
              <w:r w:rsidRPr="008145FD">
                <w:rPr>
                  <w:sz w:val="20"/>
                  <w:szCs w:val="20"/>
                  <w:lang w:val="sk-SK"/>
                  <w:rPrChange w:id="931" w:author="Beláková Daniela" w:date="2018-12-04T13:13:00Z">
                    <w:rPr>
                      <w:sz w:val="20"/>
                      <w:szCs w:val="20"/>
                    </w:rPr>
                  </w:rPrChange>
                </w:rPr>
                <w:t>133c</w:t>
              </w:r>
            </w:ins>
          </w:p>
        </w:tc>
        <w:tc>
          <w:tcPr>
            <w:tcW w:w="2945" w:type="dxa"/>
          </w:tcPr>
          <w:p w:rsidR="008145FD" w:rsidRPr="008145FD" w:rsidDel="008145FD" w:rsidRDefault="008145FD" w:rsidP="008145FD">
            <w:pPr>
              <w:pStyle w:val="TableParagraph"/>
              <w:spacing w:line="210" w:lineRule="exact"/>
              <w:rPr>
                <w:ins w:id="932" w:author="Beláková Daniela" w:date="2018-12-04T13:13:00Z"/>
                <w:b/>
                <w:sz w:val="20"/>
                <w:lang w:val="sk-SK"/>
              </w:rPr>
            </w:pPr>
            <w:ins w:id="933" w:author="Beláková Daniela" w:date="2018-12-04T13:13:00Z">
              <w:r w:rsidRPr="008145FD">
                <w:rPr>
                  <w:rFonts w:ascii="Roboto" w:hAnsi="Roboto" w:cs="Roboto"/>
                  <w:b/>
                  <w:bCs/>
                  <w:color w:val="000000"/>
                  <w:sz w:val="20"/>
                  <w:szCs w:val="20"/>
                  <w:lang w:val="sk-SK"/>
                  <w:rPrChange w:id="934" w:author="Beláková Daniela" w:date="2018-12-04T13:13:00Z">
                    <w:rPr>
                      <w:rFonts w:ascii="Roboto" w:hAnsi="Roboto" w:cs="Roboto"/>
                      <w:b/>
                      <w:bCs/>
                      <w:color w:val="000000"/>
                      <w:sz w:val="20"/>
                      <w:szCs w:val="20"/>
                    </w:rPr>
                  </w:rPrChange>
                </w:rPr>
                <w:t>Jednotková suma</w:t>
              </w:r>
            </w:ins>
          </w:p>
        </w:tc>
        <w:tc>
          <w:tcPr>
            <w:tcW w:w="5573" w:type="dxa"/>
          </w:tcPr>
          <w:p w:rsidR="008145FD" w:rsidRPr="008145FD" w:rsidRDefault="008145FD" w:rsidP="008145FD">
            <w:pPr>
              <w:pStyle w:val="TableParagraph"/>
              <w:spacing w:line="204" w:lineRule="exact"/>
              <w:rPr>
                <w:ins w:id="935" w:author="Beláková Daniela" w:date="2018-12-04T13:13:00Z"/>
                <w:sz w:val="18"/>
                <w:lang w:val="sk-SK"/>
              </w:rPr>
            </w:pPr>
            <w:ins w:id="936" w:author="Beláková Daniela" w:date="2018-12-04T13:13:00Z">
              <w:r w:rsidRPr="008145FD">
                <w:rPr>
                  <w:sz w:val="18"/>
                  <w:szCs w:val="18"/>
                  <w:lang w:val="sk-SK"/>
                  <w:rPrChange w:id="937" w:author="Beláková Daniela" w:date="2018-12-04T13:13:00Z">
                    <w:rPr>
                      <w:sz w:val="18"/>
                      <w:szCs w:val="18"/>
                    </w:rPr>
                  </w:rPrChange>
                </w:rPr>
                <w:t>Vypĺňa žiadateľ</w:t>
              </w:r>
            </w:ins>
          </w:p>
        </w:tc>
      </w:tr>
      <w:tr w:rsidR="008145FD" w:rsidRPr="00B27A9D">
        <w:trPr>
          <w:trHeight w:val="230"/>
          <w:ins w:id="938" w:author="Beláková Daniela" w:date="2018-12-04T13:13:00Z"/>
        </w:trPr>
        <w:tc>
          <w:tcPr>
            <w:tcW w:w="770" w:type="dxa"/>
          </w:tcPr>
          <w:p w:rsidR="008145FD" w:rsidRPr="008145FD" w:rsidRDefault="008145FD" w:rsidP="008145FD">
            <w:pPr>
              <w:pStyle w:val="TableParagraph"/>
              <w:spacing w:line="210" w:lineRule="exact"/>
              <w:ind w:left="107"/>
              <w:rPr>
                <w:ins w:id="939" w:author="Beláková Daniela" w:date="2018-12-04T13:13:00Z"/>
                <w:sz w:val="20"/>
                <w:lang w:val="sk-SK"/>
              </w:rPr>
            </w:pPr>
            <w:ins w:id="940" w:author="Beláková Daniela" w:date="2018-12-04T13:13:00Z">
              <w:r w:rsidRPr="008145FD">
                <w:rPr>
                  <w:sz w:val="20"/>
                  <w:szCs w:val="20"/>
                  <w:lang w:val="sk-SK"/>
                  <w:rPrChange w:id="941" w:author="Beláková Daniela" w:date="2018-12-04T13:13:00Z">
                    <w:rPr>
                      <w:sz w:val="20"/>
                      <w:szCs w:val="20"/>
                    </w:rPr>
                  </w:rPrChange>
                </w:rPr>
                <w:t>133d</w:t>
              </w:r>
            </w:ins>
          </w:p>
        </w:tc>
        <w:tc>
          <w:tcPr>
            <w:tcW w:w="2945" w:type="dxa"/>
          </w:tcPr>
          <w:p w:rsidR="008145FD" w:rsidRPr="008145FD" w:rsidDel="008145FD" w:rsidRDefault="008145FD" w:rsidP="008145FD">
            <w:pPr>
              <w:pStyle w:val="TableParagraph"/>
              <w:spacing w:line="210" w:lineRule="exact"/>
              <w:rPr>
                <w:ins w:id="942" w:author="Beláková Daniela" w:date="2018-12-04T13:13:00Z"/>
                <w:b/>
                <w:sz w:val="20"/>
                <w:lang w:val="sk-SK"/>
              </w:rPr>
            </w:pPr>
            <w:ins w:id="943" w:author="Beláková Daniela" w:date="2018-12-04T13:13:00Z">
              <w:r w:rsidRPr="008145FD">
                <w:rPr>
                  <w:rFonts w:ascii="Roboto" w:hAnsi="Roboto" w:cs="Roboto"/>
                  <w:b/>
                  <w:bCs/>
                  <w:color w:val="000000"/>
                  <w:sz w:val="20"/>
                  <w:szCs w:val="20"/>
                  <w:lang w:val="sk-SK"/>
                  <w:rPrChange w:id="944" w:author="Beláková Daniela" w:date="2018-12-04T13:13:00Z">
                    <w:rPr>
                      <w:rFonts w:ascii="Roboto" w:hAnsi="Roboto" w:cs="Roboto"/>
                      <w:b/>
                      <w:bCs/>
                      <w:color w:val="000000"/>
                      <w:sz w:val="20"/>
                      <w:szCs w:val="20"/>
                    </w:rPr>
                  </w:rPrChange>
                </w:rPr>
                <w:t>Suma</w:t>
              </w:r>
            </w:ins>
          </w:p>
        </w:tc>
        <w:tc>
          <w:tcPr>
            <w:tcW w:w="5573" w:type="dxa"/>
          </w:tcPr>
          <w:p w:rsidR="008145FD" w:rsidRPr="008145FD" w:rsidRDefault="008145FD" w:rsidP="008145FD">
            <w:pPr>
              <w:pStyle w:val="TableParagraph"/>
              <w:spacing w:line="204" w:lineRule="exact"/>
              <w:rPr>
                <w:ins w:id="945" w:author="Beláková Daniela" w:date="2018-12-04T13:13:00Z"/>
                <w:sz w:val="18"/>
                <w:lang w:val="sk-SK"/>
              </w:rPr>
            </w:pPr>
            <w:ins w:id="946" w:author="Beláková Daniela" w:date="2018-12-04T13:13:00Z">
              <w:r w:rsidRPr="008145FD">
                <w:rPr>
                  <w:sz w:val="18"/>
                  <w:szCs w:val="18"/>
                  <w:lang w:val="sk-SK"/>
                  <w:rPrChange w:id="947" w:author="Beláková Daniela" w:date="2018-12-04T13:13:00Z">
                    <w:rPr>
                      <w:sz w:val="18"/>
                      <w:szCs w:val="18"/>
                    </w:rPr>
                  </w:rPrChange>
                </w:rPr>
                <w:t>Automaticky vyplnené v prípade ak je vyplnené množstvo a jednotková cena, inak vypĺňa žiadateľ.</w:t>
              </w:r>
            </w:ins>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ins w:id="948" w:author="Beláková Daniela" w:date="2018-12-04T13:14:00Z"/>
        </w:trPr>
        <w:tc>
          <w:tcPr>
            <w:tcW w:w="770" w:type="dxa"/>
          </w:tcPr>
          <w:p w:rsidR="00491F9E" w:rsidRPr="00B27A9D" w:rsidRDefault="00491F9E" w:rsidP="00491F9E">
            <w:pPr>
              <w:pStyle w:val="TableParagraph"/>
              <w:spacing w:line="210" w:lineRule="exact"/>
              <w:ind w:left="107"/>
              <w:rPr>
                <w:ins w:id="949" w:author="Beláková Daniela" w:date="2018-12-04T13:14:00Z"/>
                <w:sz w:val="20"/>
                <w:lang w:val="sk-SK"/>
              </w:rPr>
            </w:pPr>
            <w:ins w:id="950" w:author="Beláková Daniela" w:date="2018-12-04T13:14:00Z">
              <w:r>
                <w:rPr>
                  <w:sz w:val="20"/>
                  <w:lang w:val="sk-SK"/>
                </w:rPr>
                <w:t>137a</w:t>
              </w:r>
            </w:ins>
          </w:p>
        </w:tc>
        <w:tc>
          <w:tcPr>
            <w:tcW w:w="2945" w:type="dxa"/>
          </w:tcPr>
          <w:p w:rsidR="00491F9E" w:rsidRPr="00B27A9D" w:rsidRDefault="00491F9E" w:rsidP="00491F9E">
            <w:pPr>
              <w:pStyle w:val="TableParagraph"/>
              <w:spacing w:line="210" w:lineRule="exact"/>
              <w:rPr>
                <w:ins w:id="951" w:author="Beláková Daniela" w:date="2018-12-04T13:14:00Z"/>
                <w:b/>
                <w:sz w:val="20"/>
                <w:lang w:val="sk-SK"/>
              </w:rPr>
            </w:pPr>
            <w:ins w:id="952" w:author="Beláková Daniela" w:date="2018-12-04T13:14:00Z">
              <w:r>
                <w:rPr>
                  <w:b/>
                  <w:sz w:val="20"/>
                  <w:lang w:val="sk-SK"/>
                </w:rPr>
                <w:t>Celková výška oprávnených výdavkov</w:t>
              </w:r>
            </w:ins>
          </w:p>
        </w:tc>
        <w:tc>
          <w:tcPr>
            <w:tcW w:w="5573" w:type="dxa"/>
          </w:tcPr>
          <w:p w:rsidR="00491F9E" w:rsidRPr="00B27A9D" w:rsidRDefault="00491F9E" w:rsidP="00491F9E">
            <w:pPr>
              <w:pStyle w:val="TableParagraph"/>
              <w:spacing w:line="204" w:lineRule="exact"/>
              <w:rPr>
                <w:ins w:id="953" w:author="Beláková Daniela" w:date="2018-12-04T13:14:00Z"/>
                <w:sz w:val="18"/>
                <w:lang w:val="sk-SK"/>
              </w:rPr>
            </w:pPr>
            <w:ins w:id="954" w:author="Beláková Daniela" w:date="2018-12-04T13:14:00Z">
              <w:r w:rsidRPr="00B27A9D">
                <w:rPr>
                  <w:sz w:val="18"/>
                  <w:lang w:val="sk-SK"/>
                </w:rPr>
                <w:t>Automaticky vyplnené</w:t>
              </w:r>
            </w:ins>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ins w:id="955" w:author="Beláková Daniela" w:date="2018-12-04T13:14:00Z"/>
        </w:trPr>
        <w:tc>
          <w:tcPr>
            <w:tcW w:w="770" w:type="dxa"/>
          </w:tcPr>
          <w:p w:rsidR="00491F9E" w:rsidRPr="00B27A9D" w:rsidRDefault="00491F9E" w:rsidP="00491F9E">
            <w:pPr>
              <w:pStyle w:val="TableParagraph"/>
              <w:spacing w:line="210" w:lineRule="exact"/>
              <w:ind w:left="107"/>
              <w:rPr>
                <w:ins w:id="956" w:author="Beláková Daniela" w:date="2018-12-04T13:14:00Z"/>
                <w:sz w:val="20"/>
                <w:lang w:val="sk-SK"/>
              </w:rPr>
            </w:pPr>
            <w:ins w:id="957" w:author="Beláková Daniela" w:date="2018-12-04T13:14:00Z">
              <w:r>
                <w:rPr>
                  <w:sz w:val="20"/>
                  <w:lang w:val="sk-SK"/>
                </w:rPr>
                <w:t>138a</w:t>
              </w:r>
            </w:ins>
          </w:p>
        </w:tc>
        <w:tc>
          <w:tcPr>
            <w:tcW w:w="2945" w:type="dxa"/>
          </w:tcPr>
          <w:p w:rsidR="00491F9E" w:rsidRPr="00B27A9D" w:rsidRDefault="00491F9E" w:rsidP="00491F9E">
            <w:pPr>
              <w:pStyle w:val="TableParagraph"/>
              <w:spacing w:line="210" w:lineRule="exact"/>
              <w:rPr>
                <w:ins w:id="958" w:author="Beláková Daniela" w:date="2018-12-04T13:14:00Z"/>
                <w:b/>
                <w:sz w:val="20"/>
                <w:lang w:val="sk-SK"/>
              </w:rPr>
            </w:pPr>
            <w:ins w:id="959" w:author="Beláková Daniela" w:date="2018-12-04T13:14:00Z">
              <w:r>
                <w:rPr>
                  <w:b/>
                  <w:sz w:val="20"/>
                  <w:lang w:val="sk-SK"/>
                </w:rPr>
                <w:t>Celková výška oprávnených výdavkov</w:t>
              </w:r>
            </w:ins>
          </w:p>
        </w:tc>
        <w:tc>
          <w:tcPr>
            <w:tcW w:w="5573" w:type="dxa"/>
          </w:tcPr>
          <w:p w:rsidR="00491F9E" w:rsidRPr="00B27A9D" w:rsidRDefault="00491F9E" w:rsidP="00491F9E">
            <w:pPr>
              <w:pStyle w:val="TableParagraph"/>
              <w:spacing w:line="204" w:lineRule="exact"/>
              <w:rPr>
                <w:ins w:id="960" w:author="Beláková Daniela" w:date="2018-12-04T13:14:00Z"/>
                <w:sz w:val="18"/>
                <w:lang w:val="sk-SK"/>
              </w:rPr>
            </w:pPr>
            <w:ins w:id="961" w:author="Beláková Daniela" w:date="2018-12-04T13:14:00Z">
              <w:r w:rsidRPr="00B27A9D">
                <w:rPr>
                  <w:sz w:val="18"/>
                  <w:lang w:val="sk-SK"/>
                </w:rPr>
                <w:t>Automaticky vyplnené</w:t>
              </w:r>
            </w:ins>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ins w:id="962" w:author="Beláková Daniela" w:date="2018-12-04T13:15:00Z"/>
        </w:trPr>
        <w:tc>
          <w:tcPr>
            <w:tcW w:w="770" w:type="dxa"/>
          </w:tcPr>
          <w:p w:rsidR="00491F9E" w:rsidRPr="00B27A9D" w:rsidRDefault="00491F9E" w:rsidP="00491F9E">
            <w:pPr>
              <w:pStyle w:val="TableParagraph"/>
              <w:spacing w:line="228" w:lineRule="exact"/>
              <w:ind w:left="107"/>
              <w:rPr>
                <w:ins w:id="963" w:author="Beláková Daniela" w:date="2018-12-04T13:15:00Z"/>
                <w:sz w:val="20"/>
                <w:lang w:val="sk-SK"/>
              </w:rPr>
            </w:pPr>
            <w:ins w:id="964" w:author="Beláková Daniela" w:date="2018-12-04T13:15:00Z">
              <w:r>
                <w:rPr>
                  <w:sz w:val="20"/>
                  <w:lang w:val="sk-SK"/>
                </w:rPr>
                <w:t>139a</w:t>
              </w:r>
            </w:ins>
          </w:p>
        </w:tc>
        <w:tc>
          <w:tcPr>
            <w:tcW w:w="2945" w:type="dxa"/>
          </w:tcPr>
          <w:p w:rsidR="00491F9E" w:rsidRPr="00B27A9D" w:rsidRDefault="00491F9E" w:rsidP="00491F9E">
            <w:pPr>
              <w:pStyle w:val="TableParagraph"/>
              <w:spacing w:line="228" w:lineRule="exact"/>
              <w:rPr>
                <w:ins w:id="965" w:author="Beláková Daniela" w:date="2018-12-04T13:15:00Z"/>
                <w:b/>
                <w:sz w:val="20"/>
                <w:lang w:val="sk-SK"/>
              </w:rPr>
            </w:pPr>
            <w:ins w:id="966" w:author="Beláková Daniela" w:date="2018-12-04T13:15:00Z">
              <w:r>
                <w:rPr>
                  <w:b/>
                  <w:sz w:val="20"/>
                  <w:lang w:val="sk-SK"/>
                </w:rPr>
                <w:t>Celková výška oprávnených výdavkov</w:t>
              </w:r>
            </w:ins>
          </w:p>
        </w:tc>
        <w:tc>
          <w:tcPr>
            <w:tcW w:w="5573" w:type="dxa"/>
          </w:tcPr>
          <w:p w:rsidR="00491F9E" w:rsidRPr="00B27A9D" w:rsidRDefault="00491F9E" w:rsidP="00491F9E">
            <w:pPr>
              <w:pStyle w:val="TableParagraph"/>
              <w:spacing w:line="206" w:lineRule="exact"/>
              <w:ind w:right="141"/>
              <w:rPr>
                <w:ins w:id="967" w:author="Beláková Daniela" w:date="2018-12-04T13:15:00Z"/>
                <w:sz w:val="18"/>
                <w:lang w:val="sk-SK"/>
              </w:rPr>
            </w:pPr>
            <w:ins w:id="968" w:author="Beláková Daniela" w:date="2018-12-04T13:15: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ins w:id="969" w:author="Beláková Daniela" w:date="2018-12-04T13:15:00Z"/>
        </w:trPr>
        <w:tc>
          <w:tcPr>
            <w:tcW w:w="770" w:type="dxa"/>
          </w:tcPr>
          <w:p w:rsidR="00491F9E" w:rsidRPr="00491F9E" w:rsidRDefault="00491F9E" w:rsidP="00491F9E">
            <w:pPr>
              <w:pStyle w:val="TableParagraph"/>
              <w:spacing w:line="210" w:lineRule="exact"/>
              <w:ind w:left="107"/>
              <w:rPr>
                <w:ins w:id="970" w:author="Beláková Daniela" w:date="2018-12-04T13:15:00Z"/>
                <w:sz w:val="20"/>
                <w:lang w:val="sk-SK"/>
              </w:rPr>
            </w:pPr>
            <w:ins w:id="971" w:author="Beláková Daniela" w:date="2018-12-04T13:15:00Z">
              <w:r w:rsidRPr="00491F9E">
                <w:rPr>
                  <w:sz w:val="20"/>
                  <w:szCs w:val="20"/>
                  <w:lang w:val="sk-SK"/>
                  <w:rPrChange w:id="972" w:author="Beláková Daniela" w:date="2018-12-04T13:15:00Z">
                    <w:rPr>
                      <w:sz w:val="20"/>
                      <w:szCs w:val="20"/>
                    </w:rPr>
                  </w:rPrChange>
                </w:rPr>
                <w:t>140a</w:t>
              </w:r>
            </w:ins>
          </w:p>
        </w:tc>
        <w:tc>
          <w:tcPr>
            <w:tcW w:w="2945" w:type="dxa"/>
          </w:tcPr>
          <w:p w:rsidR="00491F9E" w:rsidRPr="00491F9E" w:rsidRDefault="00491F9E" w:rsidP="00491F9E">
            <w:pPr>
              <w:pStyle w:val="TableParagraph"/>
              <w:spacing w:line="210" w:lineRule="exact"/>
              <w:rPr>
                <w:ins w:id="973" w:author="Beláková Daniela" w:date="2018-12-04T13:15:00Z"/>
                <w:b/>
                <w:sz w:val="20"/>
                <w:lang w:val="sk-SK"/>
              </w:rPr>
            </w:pPr>
            <w:ins w:id="974" w:author="Beláková Daniela" w:date="2018-12-04T13:15:00Z">
              <w:r w:rsidRPr="00491F9E">
                <w:rPr>
                  <w:rFonts w:ascii="Roboto" w:hAnsi="Roboto" w:cs="Roboto"/>
                  <w:b/>
                  <w:bCs/>
                  <w:color w:val="000000"/>
                  <w:sz w:val="20"/>
                  <w:szCs w:val="20"/>
                  <w:lang w:val="sk-SK"/>
                  <w:rPrChange w:id="975" w:author="Beláková Daniela" w:date="2018-12-04T13:15:00Z">
                    <w:rPr>
                      <w:rFonts w:ascii="Roboto" w:hAnsi="Roboto" w:cs="Roboto"/>
                      <w:b/>
                      <w:bCs/>
                      <w:color w:val="000000"/>
                      <w:sz w:val="20"/>
                      <w:szCs w:val="20"/>
                    </w:rPr>
                  </w:rPrChange>
                </w:rPr>
                <w:t>Percento NFP</w:t>
              </w:r>
            </w:ins>
          </w:p>
        </w:tc>
        <w:tc>
          <w:tcPr>
            <w:tcW w:w="5573" w:type="dxa"/>
          </w:tcPr>
          <w:p w:rsidR="00491F9E" w:rsidRPr="00491F9E" w:rsidRDefault="00491F9E" w:rsidP="00491F9E">
            <w:pPr>
              <w:pStyle w:val="TableParagraph"/>
              <w:spacing w:line="207" w:lineRule="exact"/>
              <w:rPr>
                <w:ins w:id="976" w:author="Beláková Daniela" w:date="2018-12-04T13:15:00Z"/>
                <w:sz w:val="18"/>
                <w:lang w:val="sk-SK"/>
              </w:rPr>
            </w:pPr>
            <w:ins w:id="977" w:author="Beláková Daniela" w:date="2018-12-04T13:15:00Z">
              <w:r w:rsidRPr="00491F9E">
                <w:rPr>
                  <w:sz w:val="18"/>
                  <w:szCs w:val="18"/>
                  <w:lang w:val="sk-SK"/>
                  <w:rPrChange w:id="978" w:author="Beláková Daniela" w:date="2018-12-04T13:15:00Z">
                    <w:rPr>
                      <w:sz w:val="18"/>
                      <w:szCs w:val="18"/>
                    </w:rPr>
                  </w:rPrChange>
                </w:rPr>
                <w:t>Vypĺňa žiadateľ</w:t>
              </w:r>
            </w:ins>
          </w:p>
        </w:tc>
      </w:tr>
      <w:tr w:rsidR="00491F9E" w:rsidRPr="00B27A9D">
        <w:trPr>
          <w:trHeight w:val="230"/>
          <w:ins w:id="979" w:author="Beláková Daniela" w:date="2018-12-04T13:15:00Z"/>
        </w:trPr>
        <w:tc>
          <w:tcPr>
            <w:tcW w:w="770" w:type="dxa"/>
          </w:tcPr>
          <w:p w:rsidR="00491F9E" w:rsidRPr="00491F9E" w:rsidRDefault="00491F9E" w:rsidP="00491F9E">
            <w:pPr>
              <w:pStyle w:val="TableParagraph"/>
              <w:spacing w:line="210" w:lineRule="exact"/>
              <w:ind w:left="107"/>
              <w:rPr>
                <w:ins w:id="980" w:author="Beláková Daniela" w:date="2018-12-04T13:15:00Z"/>
                <w:sz w:val="20"/>
                <w:lang w:val="sk-SK"/>
              </w:rPr>
            </w:pPr>
            <w:ins w:id="981" w:author="Beláková Daniela" w:date="2018-12-04T13:15:00Z">
              <w:r w:rsidRPr="00491F9E">
                <w:rPr>
                  <w:sz w:val="20"/>
                  <w:szCs w:val="20"/>
                  <w:lang w:val="sk-SK"/>
                  <w:rPrChange w:id="982" w:author="Beláková Daniela" w:date="2018-12-04T13:15:00Z">
                    <w:rPr>
                      <w:sz w:val="20"/>
                      <w:szCs w:val="20"/>
                    </w:rPr>
                  </w:rPrChange>
                </w:rPr>
                <w:t>140b</w:t>
              </w:r>
            </w:ins>
          </w:p>
        </w:tc>
        <w:tc>
          <w:tcPr>
            <w:tcW w:w="2945" w:type="dxa"/>
          </w:tcPr>
          <w:p w:rsidR="00491F9E" w:rsidRPr="00491F9E" w:rsidRDefault="00491F9E" w:rsidP="00491F9E">
            <w:pPr>
              <w:pStyle w:val="TableParagraph"/>
              <w:spacing w:line="210" w:lineRule="exact"/>
              <w:rPr>
                <w:ins w:id="983" w:author="Beláková Daniela" w:date="2018-12-04T13:15:00Z"/>
                <w:b/>
                <w:sz w:val="20"/>
                <w:lang w:val="sk-SK"/>
              </w:rPr>
            </w:pPr>
            <w:ins w:id="984" w:author="Beláková Daniela" w:date="2018-12-04T13:15:00Z">
              <w:r w:rsidRPr="00491F9E">
                <w:rPr>
                  <w:rFonts w:ascii="Roboto" w:hAnsi="Roboto" w:cs="Roboto"/>
                  <w:b/>
                  <w:bCs/>
                  <w:color w:val="000000"/>
                  <w:sz w:val="20"/>
                  <w:szCs w:val="20"/>
                  <w:lang w:val="sk-SK"/>
                  <w:rPrChange w:id="985" w:author="Beláková Daniela" w:date="2018-12-04T13:15:00Z">
                    <w:rPr>
                      <w:rFonts w:ascii="Roboto" w:hAnsi="Roboto" w:cs="Roboto"/>
                      <w:b/>
                      <w:bCs/>
                      <w:color w:val="000000"/>
                      <w:sz w:val="20"/>
                      <w:szCs w:val="20"/>
                    </w:rPr>
                  </w:rPrChange>
                </w:rPr>
                <w:t>Oprávnený výdavok</w:t>
              </w:r>
            </w:ins>
          </w:p>
        </w:tc>
        <w:tc>
          <w:tcPr>
            <w:tcW w:w="5573" w:type="dxa"/>
          </w:tcPr>
          <w:p w:rsidR="00491F9E" w:rsidRPr="00491F9E" w:rsidRDefault="00491F9E" w:rsidP="00491F9E">
            <w:pPr>
              <w:pStyle w:val="TableParagraph"/>
              <w:spacing w:line="207" w:lineRule="exact"/>
              <w:rPr>
                <w:ins w:id="986" w:author="Beláková Daniela" w:date="2018-12-04T13:15:00Z"/>
                <w:sz w:val="18"/>
                <w:lang w:val="sk-SK"/>
              </w:rPr>
            </w:pPr>
            <w:ins w:id="987" w:author="Beláková Daniela" w:date="2018-12-04T13:15:00Z">
              <w:r w:rsidRPr="00491F9E">
                <w:rPr>
                  <w:sz w:val="18"/>
                  <w:szCs w:val="18"/>
                  <w:lang w:val="sk-SK"/>
                  <w:rPrChange w:id="988" w:author="Beláková Daniela" w:date="2018-12-04T13:15:00Z">
                    <w:rPr>
                      <w:sz w:val="18"/>
                      <w:szCs w:val="18"/>
                    </w:rPr>
                  </w:rPrChange>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del w:id="989" w:author="Beláková Daniela" w:date="2018-12-04T13:15:00Z">
              <w:r w:rsidRPr="00B27A9D" w:rsidDel="00491F9E">
                <w:rPr>
                  <w:b/>
                  <w:sz w:val="20"/>
                  <w:lang w:val="sk-SK"/>
                </w:rPr>
                <w:delText xml:space="preserve">Oprávnený </w:delText>
              </w:r>
            </w:del>
            <w:ins w:id="990" w:author="Beláková Daniela" w:date="2018-12-04T13:15:00Z">
              <w:r>
                <w:rPr>
                  <w:b/>
                  <w:sz w:val="20"/>
                  <w:lang w:val="sk-SK"/>
                </w:rPr>
                <w:t xml:space="preserve">Podpoložka </w:t>
              </w:r>
              <w:r w:rsidRPr="00B27A9D">
                <w:rPr>
                  <w:b/>
                  <w:sz w:val="20"/>
                  <w:lang w:val="sk-SK"/>
                </w:rPr>
                <w:t xml:space="preserve"> </w:t>
              </w:r>
            </w:ins>
            <w:r w:rsidRPr="00B27A9D">
              <w:rPr>
                <w:b/>
                <w:sz w:val="20"/>
                <w:lang w:val="sk-SK"/>
              </w:rPr>
              <w:t>výdav</w:t>
            </w:r>
            <w:del w:id="991" w:author="Beláková Daniela" w:date="2018-12-04T13:16:00Z">
              <w:r w:rsidRPr="00B27A9D" w:rsidDel="00491F9E">
                <w:rPr>
                  <w:b/>
                  <w:sz w:val="20"/>
                  <w:lang w:val="sk-SK"/>
                </w:rPr>
                <w:delText>o</w:delText>
              </w:r>
            </w:del>
            <w:r w:rsidRPr="00B27A9D">
              <w:rPr>
                <w:b/>
                <w:sz w:val="20"/>
                <w:lang w:val="sk-SK"/>
              </w:rPr>
              <w:t>k</w:t>
            </w:r>
            <w:ins w:id="992" w:author="Beláková Daniela" w:date="2018-12-04T13:16:00Z">
              <w:r>
                <w:rPr>
                  <w:b/>
                  <w:sz w:val="20"/>
                  <w:lang w:val="sk-SK"/>
                </w:rPr>
                <w:t>u</w:t>
              </w:r>
            </w:ins>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ins w:id="993" w:author="Beláková Daniela" w:date="2018-12-04T13:16:00Z"/>
        </w:trPr>
        <w:tc>
          <w:tcPr>
            <w:tcW w:w="770" w:type="dxa"/>
          </w:tcPr>
          <w:p w:rsidR="00491F9E" w:rsidRPr="00491F9E" w:rsidRDefault="00491F9E" w:rsidP="00491F9E">
            <w:pPr>
              <w:pStyle w:val="TableParagraph"/>
              <w:spacing w:line="210" w:lineRule="exact"/>
              <w:ind w:left="107"/>
              <w:rPr>
                <w:ins w:id="994" w:author="Beláková Daniela" w:date="2018-12-04T13:16:00Z"/>
                <w:sz w:val="20"/>
                <w:lang w:val="sk-SK"/>
              </w:rPr>
            </w:pPr>
            <w:ins w:id="995" w:author="Beláková Daniela" w:date="2018-12-04T13:16:00Z">
              <w:r w:rsidRPr="00491F9E">
                <w:rPr>
                  <w:sz w:val="20"/>
                  <w:szCs w:val="20"/>
                  <w:lang w:val="sk-SK"/>
                  <w:rPrChange w:id="996" w:author="Beláková Daniela" w:date="2018-12-04T13:16:00Z">
                    <w:rPr>
                      <w:sz w:val="20"/>
                      <w:szCs w:val="20"/>
                    </w:rPr>
                  </w:rPrChange>
                </w:rPr>
                <w:t>142a</w:t>
              </w:r>
            </w:ins>
          </w:p>
        </w:tc>
        <w:tc>
          <w:tcPr>
            <w:tcW w:w="2945" w:type="dxa"/>
          </w:tcPr>
          <w:p w:rsidR="00491F9E" w:rsidRPr="00491F9E" w:rsidDel="00491F9E" w:rsidRDefault="00491F9E" w:rsidP="00491F9E">
            <w:pPr>
              <w:pStyle w:val="TableParagraph"/>
              <w:spacing w:line="210" w:lineRule="exact"/>
              <w:rPr>
                <w:ins w:id="997" w:author="Beláková Daniela" w:date="2018-12-04T13:16:00Z"/>
                <w:b/>
                <w:sz w:val="20"/>
                <w:lang w:val="sk-SK"/>
              </w:rPr>
            </w:pPr>
            <w:ins w:id="998" w:author="Beláková Daniela" w:date="2018-12-04T13:16:00Z">
              <w:r w:rsidRPr="00491F9E">
                <w:rPr>
                  <w:rFonts w:ascii="Roboto" w:hAnsi="Roboto" w:cs="Roboto"/>
                  <w:b/>
                  <w:bCs/>
                  <w:color w:val="000000"/>
                  <w:sz w:val="20"/>
                  <w:szCs w:val="20"/>
                  <w:lang w:val="sk-SK"/>
                  <w:rPrChange w:id="999" w:author="Beláková Daniela" w:date="2018-12-04T13:16:00Z">
                    <w:rPr>
                      <w:rFonts w:ascii="Roboto" w:hAnsi="Roboto" w:cs="Roboto"/>
                      <w:b/>
                      <w:bCs/>
                      <w:color w:val="000000"/>
                      <w:sz w:val="20"/>
                      <w:szCs w:val="20"/>
                    </w:rPr>
                  </w:rPrChange>
                </w:rPr>
                <w:t>Merná jednotka</w:t>
              </w:r>
            </w:ins>
          </w:p>
        </w:tc>
        <w:tc>
          <w:tcPr>
            <w:tcW w:w="5573" w:type="dxa"/>
          </w:tcPr>
          <w:p w:rsidR="00491F9E" w:rsidRPr="00491F9E" w:rsidRDefault="00491F9E" w:rsidP="00491F9E">
            <w:pPr>
              <w:pStyle w:val="TableParagraph"/>
              <w:spacing w:line="207" w:lineRule="exact"/>
              <w:rPr>
                <w:ins w:id="1000" w:author="Beláková Daniela" w:date="2018-12-04T13:16:00Z"/>
                <w:sz w:val="18"/>
                <w:lang w:val="sk-SK"/>
              </w:rPr>
            </w:pPr>
            <w:ins w:id="1001" w:author="Beláková Daniela" w:date="2018-12-04T13:16:00Z">
              <w:r w:rsidRPr="00491F9E">
                <w:rPr>
                  <w:sz w:val="18"/>
                  <w:szCs w:val="18"/>
                  <w:lang w:val="sk-SK"/>
                  <w:rPrChange w:id="1002" w:author="Beláková Daniela" w:date="2018-12-04T13:16:00Z">
                    <w:rPr>
                      <w:sz w:val="18"/>
                      <w:szCs w:val="18"/>
                    </w:rPr>
                  </w:rPrChange>
                </w:rPr>
                <w:t>Žiadateľ vyberie relevantnú mernú jednotku</w:t>
              </w:r>
            </w:ins>
          </w:p>
        </w:tc>
      </w:tr>
      <w:tr w:rsidR="00491F9E" w:rsidRPr="00B27A9D">
        <w:trPr>
          <w:trHeight w:val="230"/>
          <w:ins w:id="1003" w:author="Beláková Daniela" w:date="2018-12-04T13:16:00Z"/>
        </w:trPr>
        <w:tc>
          <w:tcPr>
            <w:tcW w:w="770" w:type="dxa"/>
          </w:tcPr>
          <w:p w:rsidR="00491F9E" w:rsidRPr="00491F9E" w:rsidRDefault="00491F9E" w:rsidP="00491F9E">
            <w:pPr>
              <w:pStyle w:val="TableParagraph"/>
              <w:spacing w:line="210" w:lineRule="exact"/>
              <w:ind w:left="107"/>
              <w:rPr>
                <w:ins w:id="1004" w:author="Beláková Daniela" w:date="2018-12-04T13:16:00Z"/>
                <w:sz w:val="20"/>
                <w:lang w:val="sk-SK"/>
              </w:rPr>
            </w:pPr>
            <w:ins w:id="1005" w:author="Beláková Daniela" w:date="2018-12-04T13:16:00Z">
              <w:r w:rsidRPr="00491F9E">
                <w:rPr>
                  <w:sz w:val="20"/>
                  <w:szCs w:val="20"/>
                  <w:lang w:val="sk-SK"/>
                  <w:rPrChange w:id="1006" w:author="Beláková Daniela" w:date="2018-12-04T13:16:00Z">
                    <w:rPr>
                      <w:sz w:val="20"/>
                      <w:szCs w:val="20"/>
                    </w:rPr>
                  </w:rPrChange>
                </w:rPr>
                <w:t>142b</w:t>
              </w:r>
            </w:ins>
          </w:p>
        </w:tc>
        <w:tc>
          <w:tcPr>
            <w:tcW w:w="2945" w:type="dxa"/>
          </w:tcPr>
          <w:p w:rsidR="00491F9E" w:rsidRPr="00491F9E" w:rsidDel="00491F9E" w:rsidRDefault="00491F9E" w:rsidP="00491F9E">
            <w:pPr>
              <w:pStyle w:val="TableParagraph"/>
              <w:spacing w:line="210" w:lineRule="exact"/>
              <w:rPr>
                <w:ins w:id="1007" w:author="Beláková Daniela" w:date="2018-12-04T13:16:00Z"/>
                <w:b/>
                <w:sz w:val="20"/>
                <w:lang w:val="sk-SK"/>
              </w:rPr>
            </w:pPr>
            <w:ins w:id="1008" w:author="Beláková Daniela" w:date="2018-12-04T13:16:00Z">
              <w:r w:rsidRPr="00491F9E">
                <w:rPr>
                  <w:rFonts w:ascii="Roboto" w:hAnsi="Roboto" w:cs="Roboto"/>
                  <w:b/>
                  <w:bCs/>
                  <w:color w:val="000000"/>
                  <w:sz w:val="20"/>
                  <w:szCs w:val="20"/>
                  <w:lang w:val="sk-SK"/>
                  <w:rPrChange w:id="1009" w:author="Beláková Daniela" w:date="2018-12-04T13:16:00Z">
                    <w:rPr>
                      <w:rFonts w:ascii="Roboto" w:hAnsi="Roboto" w:cs="Roboto"/>
                      <w:b/>
                      <w:bCs/>
                      <w:color w:val="000000"/>
                      <w:sz w:val="20"/>
                      <w:szCs w:val="20"/>
                    </w:rPr>
                  </w:rPrChange>
                </w:rPr>
                <w:t>Množstvo</w:t>
              </w:r>
            </w:ins>
          </w:p>
        </w:tc>
        <w:tc>
          <w:tcPr>
            <w:tcW w:w="5573" w:type="dxa"/>
          </w:tcPr>
          <w:p w:rsidR="00491F9E" w:rsidRPr="00491F9E" w:rsidRDefault="00491F9E" w:rsidP="00491F9E">
            <w:pPr>
              <w:pStyle w:val="TableParagraph"/>
              <w:spacing w:line="207" w:lineRule="exact"/>
              <w:rPr>
                <w:ins w:id="1010" w:author="Beláková Daniela" w:date="2018-12-04T13:16:00Z"/>
                <w:sz w:val="18"/>
                <w:lang w:val="sk-SK"/>
              </w:rPr>
            </w:pPr>
            <w:ins w:id="1011" w:author="Beláková Daniela" w:date="2018-12-04T13:16:00Z">
              <w:r w:rsidRPr="00491F9E">
                <w:rPr>
                  <w:sz w:val="18"/>
                  <w:szCs w:val="18"/>
                  <w:lang w:val="sk-SK"/>
                  <w:rPrChange w:id="1012" w:author="Beláková Daniela" w:date="2018-12-04T13:16:00Z">
                    <w:rPr>
                      <w:sz w:val="18"/>
                      <w:szCs w:val="18"/>
                    </w:rPr>
                  </w:rPrChange>
                </w:rPr>
                <w:t>Vypĺňa žiadateľ</w:t>
              </w:r>
            </w:ins>
          </w:p>
        </w:tc>
      </w:tr>
      <w:tr w:rsidR="00491F9E" w:rsidRPr="00B27A9D">
        <w:trPr>
          <w:trHeight w:val="230"/>
          <w:ins w:id="1013" w:author="Beláková Daniela" w:date="2018-12-04T13:16:00Z"/>
        </w:trPr>
        <w:tc>
          <w:tcPr>
            <w:tcW w:w="770" w:type="dxa"/>
          </w:tcPr>
          <w:p w:rsidR="00491F9E" w:rsidRPr="00491F9E" w:rsidRDefault="00491F9E" w:rsidP="00491F9E">
            <w:pPr>
              <w:pStyle w:val="TableParagraph"/>
              <w:spacing w:line="210" w:lineRule="exact"/>
              <w:ind w:left="107"/>
              <w:rPr>
                <w:ins w:id="1014" w:author="Beláková Daniela" w:date="2018-12-04T13:16:00Z"/>
                <w:sz w:val="20"/>
                <w:lang w:val="sk-SK"/>
              </w:rPr>
            </w:pPr>
            <w:ins w:id="1015" w:author="Beláková Daniela" w:date="2018-12-04T13:16:00Z">
              <w:r w:rsidRPr="00491F9E">
                <w:rPr>
                  <w:sz w:val="20"/>
                  <w:szCs w:val="20"/>
                  <w:lang w:val="sk-SK"/>
                  <w:rPrChange w:id="1016" w:author="Beláková Daniela" w:date="2018-12-04T13:16:00Z">
                    <w:rPr>
                      <w:sz w:val="20"/>
                      <w:szCs w:val="20"/>
                    </w:rPr>
                  </w:rPrChange>
                </w:rPr>
                <w:t>143c</w:t>
              </w:r>
            </w:ins>
          </w:p>
        </w:tc>
        <w:tc>
          <w:tcPr>
            <w:tcW w:w="2945" w:type="dxa"/>
          </w:tcPr>
          <w:p w:rsidR="00491F9E" w:rsidRPr="00491F9E" w:rsidDel="00491F9E" w:rsidRDefault="00491F9E" w:rsidP="00491F9E">
            <w:pPr>
              <w:pStyle w:val="TableParagraph"/>
              <w:spacing w:line="210" w:lineRule="exact"/>
              <w:rPr>
                <w:ins w:id="1017" w:author="Beláková Daniela" w:date="2018-12-04T13:16:00Z"/>
                <w:b/>
                <w:sz w:val="20"/>
                <w:lang w:val="sk-SK"/>
              </w:rPr>
            </w:pPr>
            <w:ins w:id="1018" w:author="Beláková Daniela" w:date="2018-12-04T13:16:00Z">
              <w:r w:rsidRPr="00491F9E">
                <w:rPr>
                  <w:rFonts w:ascii="Roboto" w:hAnsi="Roboto" w:cs="Roboto"/>
                  <w:b/>
                  <w:bCs/>
                  <w:color w:val="000000"/>
                  <w:sz w:val="20"/>
                  <w:szCs w:val="20"/>
                  <w:lang w:val="sk-SK"/>
                  <w:rPrChange w:id="1019" w:author="Beláková Daniela" w:date="2018-12-04T13:16:00Z">
                    <w:rPr>
                      <w:rFonts w:ascii="Roboto" w:hAnsi="Roboto" w:cs="Roboto"/>
                      <w:b/>
                      <w:bCs/>
                      <w:color w:val="000000"/>
                      <w:sz w:val="20"/>
                      <w:szCs w:val="20"/>
                    </w:rPr>
                  </w:rPrChange>
                </w:rPr>
                <w:t>Jednotková suma</w:t>
              </w:r>
            </w:ins>
          </w:p>
        </w:tc>
        <w:tc>
          <w:tcPr>
            <w:tcW w:w="5573" w:type="dxa"/>
          </w:tcPr>
          <w:p w:rsidR="00491F9E" w:rsidRPr="00491F9E" w:rsidRDefault="00491F9E" w:rsidP="00491F9E">
            <w:pPr>
              <w:pStyle w:val="TableParagraph"/>
              <w:spacing w:line="207" w:lineRule="exact"/>
              <w:rPr>
                <w:ins w:id="1020" w:author="Beláková Daniela" w:date="2018-12-04T13:16:00Z"/>
                <w:sz w:val="18"/>
                <w:lang w:val="sk-SK"/>
              </w:rPr>
            </w:pPr>
            <w:ins w:id="1021" w:author="Beláková Daniela" w:date="2018-12-04T13:16:00Z">
              <w:r w:rsidRPr="00491F9E">
                <w:rPr>
                  <w:sz w:val="18"/>
                  <w:szCs w:val="18"/>
                  <w:lang w:val="sk-SK"/>
                  <w:rPrChange w:id="1022" w:author="Beláková Daniela" w:date="2018-12-04T13:16:00Z">
                    <w:rPr>
                      <w:sz w:val="18"/>
                      <w:szCs w:val="18"/>
                    </w:rPr>
                  </w:rPrChange>
                </w:rPr>
                <w:t>Vypĺňa žiadateľ</w:t>
              </w:r>
            </w:ins>
          </w:p>
        </w:tc>
      </w:tr>
      <w:tr w:rsidR="00491F9E" w:rsidRPr="00B27A9D">
        <w:trPr>
          <w:trHeight w:val="230"/>
          <w:ins w:id="1023" w:author="Beláková Daniela" w:date="2018-12-04T13:16:00Z"/>
        </w:trPr>
        <w:tc>
          <w:tcPr>
            <w:tcW w:w="770" w:type="dxa"/>
          </w:tcPr>
          <w:p w:rsidR="00491F9E" w:rsidRPr="00491F9E" w:rsidRDefault="00491F9E" w:rsidP="00491F9E">
            <w:pPr>
              <w:pStyle w:val="TableParagraph"/>
              <w:spacing w:line="210" w:lineRule="exact"/>
              <w:ind w:left="107"/>
              <w:rPr>
                <w:ins w:id="1024" w:author="Beláková Daniela" w:date="2018-12-04T13:16:00Z"/>
                <w:sz w:val="20"/>
                <w:lang w:val="sk-SK"/>
              </w:rPr>
            </w:pPr>
            <w:ins w:id="1025" w:author="Beláková Daniela" w:date="2018-12-04T13:16:00Z">
              <w:r w:rsidRPr="00491F9E">
                <w:rPr>
                  <w:sz w:val="20"/>
                  <w:szCs w:val="20"/>
                  <w:lang w:val="sk-SK"/>
                  <w:rPrChange w:id="1026" w:author="Beláková Daniela" w:date="2018-12-04T13:16:00Z">
                    <w:rPr>
                      <w:sz w:val="20"/>
                      <w:szCs w:val="20"/>
                    </w:rPr>
                  </w:rPrChange>
                </w:rPr>
                <w:t>144d</w:t>
              </w:r>
            </w:ins>
          </w:p>
        </w:tc>
        <w:tc>
          <w:tcPr>
            <w:tcW w:w="2945" w:type="dxa"/>
          </w:tcPr>
          <w:p w:rsidR="00491F9E" w:rsidRPr="00491F9E" w:rsidDel="00491F9E" w:rsidRDefault="00491F9E" w:rsidP="00491F9E">
            <w:pPr>
              <w:pStyle w:val="TableParagraph"/>
              <w:spacing w:line="210" w:lineRule="exact"/>
              <w:rPr>
                <w:ins w:id="1027" w:author="Beláková Daniela" w:date="2018-12-04T13:16:00Z"/>
                <w:b/>
                <w:sz w:val="20"/>
                <w:lang w:val="sk-SK"/>
              </w:rPr>
            </w:pPr>
            <w:ins w:id="1028" w:author="Beláková Daniela" w:date="2018-12-04T13:16:00Z">
              <w:r w:rsidRPr="00491F9E">
                <w:rPr>
                  <w:rFonts w:ascii="Roboto" w:hAnsi="Roboto" w:cs="Roboto"/>
                  <w:b/>
                  <w:bCs/>
                  <w:color w:val="000000"/>
                  <w:sz w:val="20"/>
                  <w:szCs w:val="20"/>
                  <w:lang w:val="sk-SK"/>
                  <w:rPrChange w:id="1029" w:author="Beláková Daniela" w:date="2018-12-04T13:16:00Z">
                    <w:rPr>
                      <w:rFonts w:ascii="Roboto" w:hAnsi="Roboto" w:cs="Roboto"/>
                      <w:b/>
                      <w:bCs/>
                      <w:color w:val="000000"/>
                      <w:sz w:val="20"/>
                      <w:szCs w:val="20"/>
                    </w:rPr>
                  </w:rPrChange>
                </w:rPr>
                <w:t>Suma</w:t>
              </w:r>
            </w:ins>
          </w:p>
        </w:tc>
        <w:tc>
          <w:tcPr>
            <w:tcW w:w="5573" w:type="dxa"/>
          </w:tcPr>
          <w:p w:rsidR="00491F9E" w:rsidRPr="00491F9E" w:rsidRDefault="00491F9E" w:rsidP="00491F9E">
            <w:pPr>
              <w:pStyle w:val="TableParagraph"/>
              <w:spacing w:line="207" w:lineRule="exact"/>
              <w:rPr>
                <w:ins w:id="1030" w:author="Beláková Daniela" w:date="2018-12-04T13:16:00Z"/>
                <w:sz w:val="18"/>
                <w:lang w:val="sk-SK"/>
              </w:rPr>
            </w:pPr>
            <w:ins w:id="1031" w:author="Beláková Daniela" w:date="2018-12-04T13:16:00Z">
              <w:r w:rsidRPr="00491F9E">
                <w:rPr>
                  <w:sz w:val="18"/>
                  <w:szCs w:val="18"/>
                  <w:lang w:val="sk-SK"/>
                  <w:rPrChange w:id="1032" w:author="Beláková Daniela" w:date="2018-12-04T13:16:00Z">
                    <w:rPr>
                      <w:sz w:val="18"/>
                      <w:szCs w:val="18"/>
                    </w:rPr>
                  </w:rPrChange>
                </w:rPr>
                <w:t>Automaticky vyplnené v prípade ak je vyplnené množstvo a jednotková cena, inak vypĺňa žiadateľ.</w:t>
              </w:r>
            </w:ins>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ins w:id="1033" w:author="Beláková Daniela" w:date="2018-12-04T13:16:00Z"/>
        </w:trPr>
        <w:tc>
          <w:tcPr>
            <w:tcW w:w="770" w:type="dxa"/>
          </w:tcPr>
          <w:p w:rsidR="00491F9E" w:rsidRPr="00B27A9D" w:rsidRDefault="00491F9E" w:rsidP="00491F9E">
            <w:pPr>
              <w:pStyle w:val="TableParagraph"/>
              <w:spacing w:line="210" w:lineRule="exact"/>
              <w:ind w:left="107"/>
              <w:rPr>
                <w:ins w:id="1034" w:author="Beláková Daniela" w:date="2018-12-04T13:16:00Z"/>
                <w:sz w:val="20"/>
                <w:lang w:val="sk-SK"/>
              </w:rPr>
            </w:pPr>
            <w:ins w:id="1035" w:author="Beláková Daniela" w:date="2018-12-04T13:16:00Z">
              <w:r>
                <w:rPr>
                  <w:sz w:val="20"/>
                  <w:lang w:val="sk-SK"/>
                </w:rPr>
                <w:t>1</w:t>
              </w:r>
            </w:ins>
            <w:ins w:id="1036" w:author="Beláková Daniela" w:date="2018-12-04T13:17:00Z">
              <w:r>
                <w:rPr>
                  <w:sz w:val="20"/>
                  <w:lang w:val="sk-SK"/>
                </w:rPr>
                <w:t>43</w:t>
              </w:r>
            </w:ins>
            <w:ins w:id="1037" w:author="Beláková Daniela" w:date="2018-12-04T13:16:00Z">
              <w:r>
                <w:rPr>
                  <w:sz w:val="20"/>
                  <w:lang w:val="sk-SK"/>
                </w:rPr>
                <w:t>a</w:t>
              </w:r>
            </w:ins>
          </w:p>
        </w:tc>
        <w:tc>
          <w:tcPr>
            <w:tcW w:w="2945" w:type="dxa"/>
          </w:tcPr>
          <w:p w:rsidR="00491F9E" w:rsidRPr="00B27A9D" w:rsidRDefault="00491F9E" w:rsidP="00491F9E">
            <w:pPr>
              <w:pStyle w:val="TableParagraph"/>
              <w:spacing w:line="210" w:lineRule="exact"/>
              <w:rPr>
                <w:ins w:id="1038" w:author="Beláková Daniela" w:date="2018-12-04T13:16:00Z"/>
                <w:b/>
                <w:sz w:val="20"/>
                <w:lang w:val="sk-SK"/>
              </w:rPr>
            </w:pPr>
            <w:ins w:id="1039" w:author="Beláková Daniela" w:date="2018-12-04T13:16:00Z">
              <w:r>
                <w:rPr>
                  <w:b/>
                  <w:sz w:val="20"/>
                  <w:lang w:val="sk-SK"/>
                </w:rPr>
                <w:t>Celková výška oprávnených výdavkov</w:t>
              </w:r>
            </w:ins>
          </w:p>
        </w:tc>
        <w:tc>
          <w:tcPr>
            <w:tcW w:w="5573" w:type="dxa"/>
          </w:tcPr>
          <w:p w:rsidR="00491F9E" w:rsidRPr="00B27A9D" w:rsidRDefault="00491F9E" w:rsidP="00491F9E">
            <w:pPr>
              <w:pStyle w:val="TableParagraph"/>
              <w:spacing w:line="207" w:lineRule="exact"/>
              <w:rPr>
                <w:ins w:id="1040" w:author="Beláková Daniela" w:date="2018-12-04T13:16:00Z"/>
                <w:sz w:val="18"/>
                <w:lang w:val="sk-SK"/>
              </w:rPr>
            </w:pPr>
            <w:ins w:id="1041" w:author="Beláková Daniela" w:date="2018-12-04T13:16: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ins w:id="1042" w:author="Beláková Daniela" w:date="2018-12-04T13:17:00Z"/>
        </w:trPr>
        <w:tc>
          <w:tcPr>
            <w:tcW w:w="770" w:type="dxa"/>
          </w:tcPr>
          <w:p w:rsidR="00491F9E" w:rsidRPr="00B27A9D" w:rsidRDefault="00491F9E" w:rsidP="00491F9E">
            <w:pPr>
              <w:pStyle w:val="TableParagraph"/>
              <w:spacing w:line="210" w:lineRule="exact"/>
              <w:ind w:left="107"/>
              <w:rPr>
                <w:ins w:id="1043" w:author="Beláková Daniela" w:date="2018-12-04T13:17:00Z"/>
                <w:sz w:val="20"/>
                <w:lang w:val="sk-SK"/>
              </w:rPr>
            </w:pPr>
            <w:ins w:id="1044" w:author="Beláková Daniela" w:date="2018-12-04T13:17:00Z">
              <w:r>
                <w:rPr>
                  <w:sz w:val="20"/>
                  <w:lang w:val="sk-SK"/>
                </w:rPr>
                <w:t>144a</w:t>
              </w:r>
            </w:ins>
          </w:p>
        </w:tc>
        <w:tc>
          <w:tcPr>
            <w:tcW w:w="2945" w:type="dxa"/>
          </w:tcPr>
          <w:p w:rsidR="00491F9E" w:rsidRPr="00B27A9D" w:rsidRDefault="00491F9E" w:rsidP="00491F9E">
            <w:pPr>
              <w:pStyle w:val="TableParagraph"/>
              <w:spacing w:line="210" w:lineRule="exact"/>
              <w:rPr>
                <w:ins w:id="1045" w:author="Beláková Daniela" w:date="2018-12-04T13:17:00Z"/>
                <w:b/>
                <w:sz w:val="20"/>
                <w:lang w:val="sk-SK"/>
              </w:rPr>
            </w:pPr>
            <w:ins w:id="1046" w:author="Beláková Daniela" w:date="2018-12-04T13:17:00Z">
              <w:r>
                <w:rPr>
                  <w:b/>
                  <w:sz w:val="20"/>
                  <w:lang w:val="sk-SK"/>
                </w:rPr>
                <w:t>Celková výška oprávnených výdavkov</w:t>
              </w:r>
            </w:ins>
          </w:p>
        </w:tc>
        <w:tc>
          <w:tcPr>
            <w:tcW w:w="5573" w:type="dxa"/>
          </w:tcPr>
          <w:p w:rsidR="00491F9E" w:rsidRPr="00B27A9D" w:rsidRDefault="00491F9E" w:rsidP="00491F9E">
            <w:pPr>
              <w:pStyle w:val="TableParagraph"/>
              <w:spacing w:line="207" w:lineRule="exact"/>
              <w:rPr>
                <w:ins w:id="1047" w:author="Beláková Daniela" w:date="2018-12-04T13:17:00Z"/>
                <w:sz w:val="18"/>
                <w:lang w:val="sk-SK"/>
              </w:rPr>
            </w:pPr>
            <w:ins w:id="1048" w:author="Beláková Daniela" w:date="2018-12-04T13:17: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lastRenderedPageBreak/>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ins w:id="1049" w:author="Beláková Daniela" w:date="2018-12-04T13:17:00Z"/>
        </w:trPr>
        <w:tc>
          <w:tcPr>
            <w:tcW w:w="770" w:type="dxa"/>
          </w:tcPr>
          <w:p w:rsidR="00491F9E" w:rsidRPr="00B27A9D" w:rsidRDefault="00491F9E" w:rsidP="00491F9E">
            <w:pPr>
              <w:pStyle w:val="TableParagraph"/>
              <w:spacing w:line="210" w:lineRule="exact"/>
              <w:ind w:left="107"/>
              <w:rPr>
                <w:ins w:id="1050" w:author="Beláková Daniela" w:date="2018-12-04T13:17:00Z"/>
                <w:sz w:val="20"/>
                <w:lang w:val="sk-SK"/>
              </w:rPr>
            </w:pPr>
            <w:ins w:id="1051" w:author="Beláková Daniela" w:date="2018-12-04T13:17:00Z">
              <w:r w:rsidRPr="00D36298">
                <w:rPr>
                  <w:sz w:val="20"/>
                  <w:szCs w:val="20"/>
                  <w:lang w:val="sk-SK"/>
                </w:rPr>
                <w:t>14</w:t>
              </w:r>
              <w:r>
                <w:rPr>
                  <w:sz w:val="20"/>
                  <w:szCs w:val="20"/>
                  <w:lang w:val="sk-SK"/>
                </w:rPr>
                <w:t>5</w:t>
              </w:r>
              <w:r w:rsidRPr="00D36298">
                <w:rPr>
                  <w:sz w:val="20"/>
                  <w:szCs w:val="20"/>
                  <w:lang w:val="sk-SK"/>
                </w:rPr>
                <w:t>a</w:t>
              </w:r>
            </w:ins>
          </w:p>
        </w:tc>
        <w:tc>
          <w:tcPr>
            <w:tcW w:w="2945" w:type="dxa"/>
          </w:tcPr>
          <w:p w:rsidR="00491F9E" w:rsidRPr="00B27A9D" w:rsidRDefault="00491F9E" w:rsidP="00491F9E">
            <w:pPr>
              <w:pStyle w:val="TableParagraph"/>
              <w:spacing w:line="210" w:lineRule="exact"/>
              <w:rPr>
                <w:ins w:id="1052" w:author="Beláková Daniela" w:date="2018-12-04T13:17:00Z"/>
                <w:b/>
                <w:sz w:val="20"/>
                <w:lang w:val="sk-SK"/>
              </w:rPr>
            </w:pPr>
            <w:ins w:id="1053" w:author="Beláková Daniela" w:date="2018-12-04T13:17:00Z">
              <w:r w:rsidRPr="00D36298">
                <w:rPr>
                  <w:rFonts w:ascii="Roboto" w:hAnsi="Roboto" w:cs="Roboto"/>
                  <w:b/>
                  <w:bCs/>
                  <w:color w:val="000000"/>
                  <w:sz w:val="20"/>
                  <w:szCs w:val="20"/>
                  <w:lang w:val="sk-SK"/>
                </w:rPr>
                <w:t>Percento NFP</w:t>
              </w:r>
            </w:ins>
          </w:p>
        </w:tc>
        <w:tc>
          <w:tcPr>
            <w:tcW w:w="5573" w:type="dxa"/>
          </w:tcPr>
          <w:p w:rsidR="00491F9E" w:rsidRPr="00B27A9D" w:rsidRDefault="00491F9E" w:rsidP="00491F9E">
            <w:pPr>
              <w:pStyle w:val="TableParagraph"/>
              <w:spacing w:line="207" w:lineRule="exact"/>
              <w:rPr>
                <w:ins w:id="1054" w:author="Beláková Daniela" w:date="2018-12-04T13:17:00Z"/>
                <w:sz w:val="18"/>
                <w:lang w:val="sk-SK"/>
              </w:rPr>
            </w:pPr>
            <w:ins w:id="1055" w:author="Beláková Daniela" w:date="2018-12-04T13:17:00Z">
              <w:r w:rsidRPr="00D36298">
                <w:rPr>
                  <w:sz w:val="18"/>
                  <w:szCs w:val="18"/>
                  <w:lang w:val="sk-SK"/>
                </w:rPr>
                <w:t>Vypĺňa žiadateľ</w:t>
              </w:r>
            </w:ins>
          </w:p>
        </w:tc>
      </w:tr>
      <w:tr w:rsidR="00491F9E" w:rsidRPr="00B27A9D">
        <w:trPr>
          <w:trHeight w:val="230"/>
          <w:ins w:id="1056" w:author="Beláková Daniela" w:date="2018-12-04T13:17:00Z"/>
        </w:trPr>
        <w:tc>
          <w:tcPr>
            <w:tcW w:w="770" w:type="dxa"/>
          </w:tcPr>
          <w:p w:rsidR="00491F9E" w:rsidRPr="00B27A9D" w:rsidRDefault="00491F9E" w:rsidP="00491F9E">
            <w:pPr>
              <w:pStyle w:val="TableParagraph"/>
              <w:spacing w:line="210" w:lineRule="exact"/>
              <w:ind w:left="107"/>
              <w:rPr>
                <w:ins w:id="1057" w:author="Beláková Daniela" w:date="2018-12-04T13:17:00Z"/>
                <w:sz w:val="20"/>
                <w:lang w:val="sk-SK"/>
              </w:rPr>
            </w:pPr>
            <w:ins w:id="1058" w:author="Beláková Daniela" w:date="2018-12-04T13:17:00Z">
              <w:r>
                <w:rPr>
                  <w:sz w:val="20"/>
                  <w:szCs w:val="20"/>
                  <w:lang w:val="sk-SK"/>
                </w:rPr>
                <w:t>145</w:t>
              </w:r>
              <w:r w:rsidRPr="00D36298">
                <w:rPr>
                  <w:sz w:val="20"/>
                  <w:szCs w:val="20"/>
                  <w:lang w:val="sk-SK"/>
                </w:rPr>
                <w:t>b</w:t>
              </w:r>
            </w:ins>
          </w:p>
        </w:tc>
        <w:tc>
          <w:tcPr>
            <w:tcW w:w="2945" w:type="dxa"/>
          </w:tcPr>
          <w:p w:rsidR="00491F9E" w:rsidRPr="00B27A9D" w:rsidRDefault="00491F9E" w:rsidP="00491F9E">
            <w:pPr>
              <w:pStyle w:val="TableParagraph"/>
              <w:spacing w:line="210" w:lineRule="exact"/>
              <w:rPr>
                <w:ins w:id="1059" w:author="Beláková Daniela" w:date="2018-12-04T13:17:00Z"/>
                <w:b/>
                <w:sz w:val="20"/>
                <w:lang w:val="sk-SK"/>
              </w:rPr>
            </w:pPr>
            <w:ins w:id="1060" w:author="Beláková Daniela" w:date="2018-12-04T13:17:00Z">
              <w:r w:rsidRPr="00D36298">
                <w:rPr>
                  <w:rFonts w:ascii="Roboto" w:hAnsi="Roboto" w:cs="Roboto"/>
                  <w:b/>
                  <w:bCs/>
                  <w:color w:val="000000"/>
                  <w:sz w:val="20"/>
                  <w:szCs w:val="20"/>
                  <w:lang w:val="sk-SK"/>
                </w:rPr>
                <w:t>Oprávnený výdavok</w:t>
              </w:r>
            </w:ins>
          </w:p>
        </w:tc>
        <w:tc>
          <w:tcPr>
            <w:tcW w:w="5573" w:type="dxa"/>
          </w:tcPr>
          <w:p w:rsidR="00491F9E" w:rsidRPr="00B27A9D" w:rsidRDefault="00491F9E" w:rsidP="00491F9E">
            <w:pPr>
              <w:pStyle w:val="TableParagraph"/>
              <w:spacing w:line="207" w:lineRule="exact"/>
              <w:rPr>
                <w:ins w:id="1061" w:author="Beláková Daniela" w:date="2018-12-04T13:17:00Z"/>
                <w:sz w:val="18"/>
                <w:lang w:val="sk-SK"/>
              </w:rPr>
            </w:pPr>
            <w:ins w:id="1062" w:author="Beláková Daniela" w:date="2018-12-04T13:17:00Z">
              <w:r w:rsidRPr="00D36298">
                <w:rPr>
                  <w:sz w:val="18"/>
                  <w:szCs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491F9E" w:rsidP="00491F9E">
            <w:pPr>
              <w:pStyle w:val="TableParagraph"/>
              <w:spacing w:line="210" w:lineRule="exact"/>
              <w:rPr>
                <w:b/>
                <w:sz w:val="20"/>
                <w:lang w:val="sk-SK"/>
              </w:rPr>
            </w:pPr>
            <w:del w:id="1063" w:author="Beláková Daniela" w:date="2018-12-04T13:17:00Z">
              <w:r w:rsidRPr="00B27A9D" w:rsidDel="00614373">
                <w:rPr>
                  <w:b/>
                  <w:sz w:val="20"/>
                  <w:lang w:val="sk-SK"/>
                </w:rPr>
                <w:delText xml:space="preserve">Oprávnený </w:delText>
              </w:r>
            </w:del>
            <w:ins w:id="1064" w:author="Beláková Daniela" w:date="2018-12-04T13:17:00Z">
              <w:r w:rsidR="00614373">
                <w:rPr>
                  <w:b/>
                  <w:sz w:val="20"/>
                  <w:lang w:val="sk-SK"/>
                </w:rPr>
                <w:t>Podpoložka</w:t>
              </w:r>
              <w:r w:rsidR="00614373" w:rsidRPr="00B27A9D">
                <w:rPr>
                  <w:b/>
                  <w:sz w:val="20"/>
                  <w:lang w:val="sk-SK"/>
                </w:rPr>
                <w:t xml:space="preserve"> </w:t>
              </w:r>
            </w:ins>
            <w:r w:rsidRPr="00B27A9D">
              <w:rPr>
                <w:b/>
                <w:sz w:val="20"/>
                <w:lang w:val="sk-SK"/>
              </w:rPr>
              <w:t>výdav</w:t>
            </w:r>
            <w:del w:id="1065" w:author="Beláková Daniela" w:date="2018-12-04T13:18:00Z">
              <w:r w:rsidRPr="00B27A9D" w:rsidDel="00614373">
                <w:rPr>
                  <w:b/>
                  <w:sz w:val="20"/>
                  <w:lang w:val="sk-SK"/>
                </w:rPr>
                <w:delText>o</w:delText>
              </w:r>
            </w:del>
            <w:r w:rsidRPr="00B27A9D">
              <w:rPr>
                <w:b/>
                <w:sz w:val="20"/>
                <w:lang w:val="sk-SK"/>
              </w:rPr>
              <w:t>k</w:t>
            </w:r>
            <w:ins w:id="1066" w:author="Beláková Daniela" w:date="2018-12-04T13:18:00Z">
              <w:r w:rsidR="00614373">
                <w:rPr>
                  <w:b/>
                  <w:sz w:val="20"/>
                  <w:lang w:val="sk-SK"/>
                </w:rPr>
                <w:t>u</w:t>
              </w:r>
            </w:ins>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ins w:id="1067" w:author="Beláková Daniela" w:date="2018-12-04T13:18:00Z"/>
        </w:trPr>
        <w:tc>
          <w:tcPr>
            <w:tcW w:w="770" w:type="dxa"/>
          </w:tcPr>
          <w:p w:rsidR="00614373" w:rsidRPr="00614373" w:rsidRDefault="00614373" w:rsidP="00614373">
            <w:pPr>
              <w:pStyle w:val="TableParagraph"/>
              <w:spacing w:line="210" w:lineRule="exact"/>
              <w:ind w:left="107"/>
              <w:rPr>
                <w:ins w:id="1068" w:author="Beláková Daniela" w:date="2018-12-04T13:18:00Z"/>
                <w:sz w:val="20"/>
                <w:lang w:val="sk-SK"/>
              </w:rPr>
            </w:pPr>
            <w:ins w:id="1069" w:author="Beláková Daniela" w:date="2018-12-04T13:18:00Z">
              <w:r w:rsidRPr="00614373">
                <w:rPr>
                  <w:sz w:val="20"/>
                  <w:szCs w:val="20"/>
                  <w:lang w:val="sk-SK"/>
                  <w:rPrChange w:id="1070" w:author="Beláková Daniela" w:date="2018-12-04T13:18:00Z">
                    <w:rPr>
                      <w:sz w:val="20"/>
                      <w:szCs w:val="20"/>
                    </w:rPr>
                  </w:rPrChange>
                </w:rPr>
                <w:t>147a</w:t>
              </w:r>
            </w:ins>
          </w:p>
        </w:tc>
        <w:tc>
          <w:tcPr>
            <w:tcW w:w="2945" w:type="dxa"/>
          </w:tcPr>
          <w:p w:rsidR="00614373" w:rsidRPr="00614373" w:rsidDel="00614373" w:rsidRDefault="00614373" w:rsidP="00614373">
            <w:pPr>
              <w:pStyle w:val="TableParagraph"/>
              <w:spacing w:line="210" w:lineRule="exact"/>
              <w:rPr>
                <w:ins w:id="1071" w:author="Beláková Daniela" w:date="2018-12-04T13:18:00Z"/>
                <w:b/>
                <w:sz w:val="20"/>
                <w:lang w:val="sk-SK"/>
              </w:rPr>
            </w:pPr>
            <w:ins w:id="1072" w:author="Beláková Daniela" w:date="2018-12-04T13:18:00Z">
              <w:r w:rsidRPr="00614373">
                <w:rPr>
                  <w:rFonts w:ascii="Roboto" w:hAnsi="Roboto" w:cs="Roboto"/>
                  <w:b/>
                  <w:bCs/>
                  <w:color w:val="000000"/>
                  <w:sz w:val="20"/>
                  <w:szCs w:val="20"/>
                  <w:lang w:val="sk-SK"/>
                  <w:rPrChange w:id="1073" w:author="Beláková Daniela" w:date="2018-12-04T13:18:00Z">
                    <w:rPr>
                      <w:rFonts w:ascii="Roboto" w:hAnsi="Roboto" w:cs="Roboto"/>
                      <w:b/>
                      <w:bCs/>
                      <w:color w:val="000000"/>
                      <w:sz w:val="20"/>
                      <w:szCs w:val="20"/>
                    </w:rPr>
                  </w:rPrChange>
                </w:rPr>
                <w:t>Merná jednotka</w:t>
              </w:r>
            </w:ins>
          </w:p>
        </w:tc>
        <w:tc>
          <w:tcPr>
            <w:tcW w:w="5573" w:type="dxa"/>
          </w:tcPr>
          <w:p w:rsidR="00614373" w:rsidRPr="00614373" w:rsidRDefault="00614373" w:rsidP="00614373">
            <w:pPr>
              <w:pStyle w:val="TableParagraph"/>
              <w:rPr>
                <w:ins w:id="1074" w:author="Beláková Daniela" w:date="2018-12-04T13:18:00Z"/>
                <w:sz w:val="18"/>
                <w:lang w:val="sk-SK"/>
              </w:rPr>
            </w:pPr>
            <w:ins w:id="1075" w:author="Beláková Daniela" w:date="2018-12-04T13:18:00Z">
              <w:r w:rsidRPr="00614373">
                <w:rPr>
                  <w:sz w:val="18"/>
                  <w:szCs w:val="18"/>
                  <w:lang w:val="sk-SK"/>
                  <w:rPrChange w:id="1076" w:author="Beláková Daniela" w:date="2018-12-04T13:18:00Z">
                    <w:rPr>
                      <w:sz w:val="18"/>
                      <w:szCs w:val="18"/>
                    </w:rPr>
                  </w:rPrChange>
                </w:rPr>
                <w:t>Žiadateľ vyberie relevantnú mernú jednotku</w:t>
              </w:r>
            </w:ins>
          </w:p>
        </w:tc>
      </w:tr>
      <w:tr w:rsidR="00614373" w:rsidRPr="00B27A9D">
        <w:trPr>
          <w:trHeight w:val="230"/>
          <w:ins w:id="1077" w:author="Beláková Daniela" w:date="2018-12-04T13:18:00Z"/>
        </w:trPr>
        <w:tc>
          <w:tcPr>
            <w:tcW w:w="770" w:type="dxa"/>
          </w:tcPr>
          <w:p w:rsidR="00614373" w:rsidRPr="00614373" w:rsidRDefault="00614373" w:rsidP="00614373">
            <w:pPr>
              <w:pStyle w:val="TableParagraph"/>
              <w:spacing w:line="210" w:lineRule="exact"/>
              <w:ind w:left="107"/>
              <w:rPr>
                <w:ins w:id="1078" w:author="Beláková Daniela" w:date="2018-12-04T13:18:00Z"/>
                <w:sz w:val="20"/>
                <w:lang w:val="sk-SK"/>
              </w:rPr>
            </w:pPr>
            <w:ins w:id="1079" w:author="Beláková Daniela" w:date="2018-12-04T13:18:00Z">
              <w:r w:rsidRPr="00614373">
                <w:rPr>
                  <w:sz w:val="20"/>
                  <w:szCs w:val="20"/>
                  <w:lang w:val="sk-SK"/>
                  <w:rPrChange w:id="1080" w:author="Beláková Daniela" w:date="2018-12-04T13:18:00Z">
                    <w:rPr>
                      <w:sz w:val="20"/>
                      <w:szCs w:val="20"/>
                    </w:rPr>
                  </w:rPrChange>
                </w:rPr>
                <w:t>147b</w:t>
              </w:r>
            </w:ins>
          </w:p>
        </w:tc>
        <w:tc>
          <w:tcPr>
            <w:tcW w:w="2945" w:type="dxa"/>
          </w:tcPr>
          <w:p w:rsidR="00614373" w:rsidRPr="00614373" w:rsidDel="00614373" w:rsidRDefault="00614373" w:rsidP="00614373">
            <w:pPr>
              <w:pStyle w:val="TableParagraph"/>
              <w:spacing w:line="210" w:lineRule="exact"/>
              <w:rPr>
                <w:ins w:id="1081" w:author="Beláková Daniela" w:date="2018-12-04T13:18:00Z"/>
                <w:b/>
                <w:sz w:val="20"/>
                <w:lang w:val="sk-SK"/>
              </w:rPr>
            </w:pPr>
            <w:ins w:id="1082" w:author="Beláková Daniela" w:date="2018-12-04T13:18:00Z">
              <w:r w:rsidRPr="00614373">
                <w:rPr>
                  <w:rFonts w:ascii="Roboto" w:hAnsi="Roboto" w:cs="Roboto"/>
                  <w:b/>
                  <w:bCs/>
                  <w:color w:val="000000"/>
                  <w:sz w:val="20"/>
                  <w:szCs w:val="20"/>
                  <w:lang w:val="sk-SK"/>
                  <w:rPrChange w:id="1083" w:author="Beláková Daniela" w:date="2018-12-04T13:18:00Z">
                    <w:rPr>
                      <w:rFonts w:ascii="Roboto" w:hAnsi="Roboto" w:cs="Roboto"/>
                      <w:b/>
                      <w:bCs/>
                      <w:color w:val="000000"/>
                      <w:sz w:val="20"/>
                      <w:szCs w:val="20"/>
                    </w:rPr>
                  </w:rPrChange>
                </w:rPr>
                <w:t>Množstvo</w:t>
              </w:r>
            </w:ins>
          </w:p>
        </w:tc>
        <w:tc>
          <w:tcPr>
            <w:tcW w:w="5573" w:type="dxa"/>
          </w:tcPr>
          <w:p w:rsidR="00614373" w:rsidRPr="00614373" w:rsidRDefault="00614373" w:rsidP="00614373">
            <w:pPr>
              <w:pStyle w:val="TableParagraph"/>
              <w:rPr>
                <w:ins w:id="1084" w:author="Beláková Daniela" w:date="2018-12-04T13:18:00Z"/>
                <w:sz w:val="18"/>
                <w:lang w:val="sk-SK"/>
              </w:rPr>
            </w:pPr>
            <w:ins w:id="1085" w:author="Beláková Daniela" w:date="2018-12-04T13:18:00Z">
              <w:r w:rsidRPr="00614373">
                <w:rPr>
                  <w:sz w:val="18"/>
                  <w:szCs w:val="18"/>
                  <w:lang w:val="sk-SK"/>
                  <w:rPrChange w:id="1086" w:author="Beláková Daniela" w:date="2018-12-04T13:18:00Z">
                    <w:rPr>
                      <w:sz w:val="18"/>
                      <w:szCs w:val="18"/>
                    </w:rPr>
                  </w:rPrChange>
                </w:rPr>
                <w:t>Vypĺňa žiadateľ</w:t>
              </w:r>
            </w:ins>
          </w:p>
        </w:tc>
      </w:tr>
      <w:tr w:rsidR="00614373" w:rsidRPr="00B27A9D">
        <w:trPr>
          <w:trHeight w:val="230"/>
          <w:ins w:id="1087" w:author="Beláková Daniela" w:date="2018-12-04T13:18:00Z"/>
        </w:trPr>
        <w:tc>
          <w:tcPr>
            <w:tcW w:w="770" w:type="dxa"/>
          </w:tcPr>
          <w:p w:rsidR="00614373" w:rsidRPr="00614373" w:rsidRDefault="00614373" w:rsidP="00614373">
            <w:pPr>
              <w:pStyle w:val="TableParagraph"/>
              <w:spacing w:line="210" w:lineRule="exact"/>
              <w:ind w:left="107"/>
              <w:rPr>
                <w:ins w:id="1088" w:author="Beláková Daniela" w:date="2018-12-04T13:18:00Z"/>
                <w:sz w:val="20"/>
                <w:lang w:val="sk-SK"/>
              </w:rPr>
            </w:pPr>
            <w:ins w:id="1089" w:author="Beláková Daniela" w:date="2018-12-04T13:18:00Z">
              <w:r w:rsidRPr="00614373">
                <w:rPr>
                  <w:sz w:val="20"/>
                  <w:szCs w:val="20"/>
                  <w:lang w:val="sk-SK"/>
                  <w:rPrChange w:id="1090" w:author="Beláková Daniela" w:date="2018-12-04T13:18:00Z">
                    <w:rPr>
                      <w:sz w:val="20"/>
                      <w:szCs w:val="20"/>
                    </w:rPr>
                  </w:rPrChange>
                </w:rPr>
                <w:t>147c</w:t>
              </w:r>
            </w:ins>
          </w:p>
        </w:tc>
        <w:tc>
          <w:tcPr>
            <w:tcW w:w="2945" w:type="dxa"/>
          </w:tcPr>
          <w:p w:rsidR="00614373" w:rsidRPr="00614373" w:rsidDel="00614373" w:rsidRDefault="00614373" w:rsidP="00614373">
            <w:pPr>
              <w:pStyle w:val="TableParagraph"/>
              <w:spacing w:line="210" w:lineRule="exact"/>
              <w:rPr>
                <w:ins w:id="1091" w:author="Beláková Daniela" w:date="2018-12-04T13:18:00Z"/>
                <w:b/>
                <w:sz w:val="20"/>
                <w:lang w:val="sk-SK"/>
              </w:rPr>
            </w:pPr>
            <w:ins w:id="1092" w:author="Beláková Daniela" w:date="2018-12-04T13:18:00Z">
              <w:r w:rsidRPr="00614373">
                <w:rPr>
                  <w:rFonts w:ascii="Roboto" w:hAnsi="Roboto" w:cs="Roboto"/>
                  <w:b/>
                  <w:bCs/>
                  <w:color w:val="000000"/>
                  <w:sz w:val="20"/>
                  <w:szCs w:val="20"/>
                  <w:lang w:val="sk-SK"/>
                  <w:rPrChange w:id="1093" w:author="Beláková Daniela" w:date="2018-12-04T13:18:00Z">
                    <w:rPr>
                      <w:rFonts w:ascii="Roboto" w:hAnsi="Roboto" w:cs="Roboto"/>
                      <w:b/>
                      <w:bCs/>
                      <w:color w:val="000000"/>
                      <w:sz w:val="20"/>
                      <w:szCs w:val="20"/>
                    </w:rPr>
                  </w:rPrChange>
                </w:rPr>
                <w:t>Jednotková suma</w:t>
              </w:r>
            </w:ins>
          </w:p>
        </w:tc>
        <w:tc>
          <w:tcPr>
            <w:tcW w:w="5573" w:type="dxa"/>
          </w:tcPr>
          <w:p w:rsidR="00614373" w:rsidRPr="00614373" w:rsidRDefault="00614373" w:rsidP="00614373">
            <w:pPr>
              <w:pStyle w:val="TableParagraph"/>
              <w:rPr>
                <w:ins w:id="1094" w:author="Beláková Daniela" w:date="2018-12-04T13:18:00Z"/>
                <w:sz w:val="18"/>
                <w:lang w:val="sk-SK"/>
              </w:rPr>
            </w:pPr>
            <w:ins w:id="1095" w:author="Beláková Daniela" w:date="2018-12-04T13:18:00Z">
              <w:r w:rsidRPr="00614373">
                <w:rPr>
                  <w:sz w:val="18"/>
                  <w:szCs w:val="18"/>
                  <w:lang w:val="sk-SK"/>
                  <w:rPrChange w:id="1096" w:author="Beláková Daniela" w:date="2018-12-04T13:18:00Z">
                    <w:rPr>
                      <w:sz w:val="18"/>
                      <w:szCs w:val="18"/>
                    </w:rPr>
                  </w:rPrChange>
                </w:rPr>
                <w:t>Vypĺňa žiadateľ</w:t>
              </w:r>
            </w:ins>
          </w:p>
        </w:tc>
      </w:tr>
      <w:tr w:rsidR="00614373" w:rsidRPr="00B27A9D">
        <w:trPr>
          <w:trHeight w:val="230"/>
          <w:ins w:id="1097" w:author="Beláková Daniela" w:date="2018-12-04T13:18:00Z"/>
        </w:trPr>
        <w:tc>
          <w:tcPr>
            <w:tcW w:w="770" w:type="dxa"/>
          </w:tcPr>
          <w:p w:rsidR="00614373" w:rsidRPr="00614373" w:rsidRDefault="00614373" w:rsidP="00614373">
            <w:pPr>
              <w:pStyle w:val="TableParagraph"/>
              <w:spacing w:line="210" w:lineRule="exact"/>
              <w:ind w:left="107"/>
              <w:rPr>
                <w:ins w:id="1098" w:author="Beláková Daniela" w:date="2018-12-04T13:18:00Z"/>
                <w:sz w:val="20"/>
                <w:lang w:val="sk-SK"/>
              </w:rPr>
            </w:pPr>
            <w:ins w:id="1099" w:author="Beláková Daniela" w:date="2018-12-04T13:18:00Z">
              <w:r w:rsidRPr="00614373">
                <w:rPr>
                  <w:sz w:val="20"/>
                  <w:szCs w:val="20"/>
                  <w:lang w:val="sk-SK"/>
                  <w:rPrChange w:id="1100" w:author="Beláková Daniela" w:date="2018-12-04T13:18:00Z">
                    <w:rPr>
                      <w:sz w:val="20"/>
                      <w:szCs w:val="20"/>
                    </w:rPr>
                  </w:rPrChange>
                </w:rPr>
                <w:t>147d</w:t>
              </w:r>
            </w:ins>
          </w:p>
        </w:tc>
        <w:tc>
          <w:tcPr>
            <w:tcW w:w="2945" w:type="dxa"/>
          </w:tcPr>
          <w:p w:rsidR="00614373" w:rsidRPr="00614373" w:rsidDel="00614373" w:rsidRDefault="00614373" w:rsidP="00614373">
            <w:pPr>
              <w:pStyle w:val="TableParagraph"/>
              <w:spacing w:line="210" w:lineRule="exact"/>
              <w:rPr>
                <w:ins w:id="1101" w:author="Beláková Daniela" w:date="2018-12-04T13:18:00Z"/>
                <w:b/>
                <w:sz w:val="20"/>
                <w:lang w:val="sk-SK"/>
              </w:rPr>
            </w:pPr>
            <w:ins w:id="1102" w:author="Beláková Daniela" w:date="2018-12-04T13:18:00Z">
              <w:r w:rsidRPr="00614373">
                <w:rPr>
                  <w:rFonts w:ascii="Roboto" w:hAnsi="Roboto" w:cs="Roboto"/>
                  <w:b/>
                  <w:bCs/>
                  <w:color w:val="000000"/>
                  <w:sz w:val="20"/>
                  <w:szCs w:val="20"/>
                  <w:lang w:val="sk-SK"/>
                  <w:rPrChange w:id="1103" w:author="Beláková Daniela" w:date="2018-12-04T13:18:00Z">
                    <w:rPr>
                      <w:rFonts w:ascii="Roboto" w:hAnsi="Roboto" w:cs="Roboto"/>
                      <w:b/>
                      <w:bCs/>
                      <w:color w:val="000000"/>
                      <w:sz w:val="20"/>
                      <w:szCs w:val="20"/>
                    </w:rPr>
                  </w:rPrChange>
                </w:rPr>
                <w:t>Suma</w:t>
              </w:r>
            </w:ins>
          </w:p>
        </w:tc>
        <w:tc>
          <w:tcPr>
            <w:tcW w:w="5573" w:type="dxa"/>
          </w:tcPr>
          <w:p w:rsidR="00614373" w:rsidRPr="00614373" w:rsidRDefault="00614373" w:rsidP="00614373">
            <w:pPr>
              <w:pStyle w:val="TableParagraph"/>
              <w:rPr>
                <w:ins w:id="1104" w:author="Beláková Daniela" w:date="2018-12-04T13:18:00Z"/>
                <w:sz w:val="18"/>
                <w:lang w:val="sk-SK"/>
              </w:rPr>
            </w:pPr>
            <w:ins w:id="1105" w:author="Beláková Daniela" w:date="2018-12-04T13:18:00Z">
              <w:r w:rsidRPr="00614373">
                <w:rPr>
                  <w:sz w:val="18"/>
                  <w:szCs w:val="18"/>
                  <w:lang w:val="sk-SK"/>
                  <w:rPrChange w:id="1106" w:author="Beláková Daniela" w:date="2018-12-04T13:18:00Z">
                    <w:rPr>
                      <w:sz w:val="18"/>
                      <w:szCs w:val="18"/>
                    </w:rPr>
                  </w:rPrChange>
                </w:rPr>
                <w:t>Automaticky vyplnené v prípade ak je vyplnené množstvo a jednotková cena, inak vypĺňa žiadateľ.</w:t>
              </w:r>
            </w:ins>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AF7178">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AF7178">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B27A9D" w:rsidRDefault="00686247">
            <w:pPr>
              <w:pStyle w:val="TableParagraph"/>
              <w:spacing w:before="238"/>
              <w:ind w:left="107"/>
              <w:rPr>
                <w:rFonts w:ascii="Liberation Sans Narrow" w:hAnsi="Liberation Sans Narrow"/>
                <w:sz w:val="24"/>
                <w:lang w:val="sk-SK"/>
              </w:rPr>
            </w:pPr>
            <w:r w:rsidRPr="00B27A9D">
              <w:rPr>
                <w:rFonts w:ascii="Liberation Sans Narrow" w:hAnsi="Liberation Sans Narrow"/>
                <w:sz w:val="24"/>
                <w:lang w:val="sk-SK"/>
              </w:rPr>
              <w:lastRenderedPageBreak/>
              <w:t>Logický rámec projektu ako podporný nástroj pri tvorbe žiadosti o NFP / projektového zámeru.</w:t>
            </w:r>
          </w:p>
          <w:p w:rsidR="000E1263" w:rsidRPr="00B27A9D" w:rsidRDefault="00686247">
            <w:pPr>
              <w:pStyle w:val="TableParagraph"/>
              <w:spacing w:before="120"/>
              <w:ind w:left="107" w:right="103"/>
              <w:jc w:val="both"/>
              <w:rPr>
                <w:rFonts w:ascii="Liberation Sans Narrow" w:hAnsi="Liberation Sans Narrow"/>
                <w:b/>
                <w:sz w:val="20"/>
                <w:lang w:val="sk-SK"/>
              </w:rPr>
            </w:pPr>
            <w:r w:rsidRPr="00B27A9D">
              <w:rPr>
                <w:rFonts w:ascii="Liberation Sans Narrow" w:hAnsi="Liberation Sans Narrow"/>
                <w:b/>
                <w:sz w:val="20"/>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B27A9D" w:rsidRDefault="00686247">
            <w:pPr>
              <w:pStyle w:val="TableParagraph"/>
              <w:ind w:left="107" w:right="103"/>
              <w:jc w:val="both"/>
              <w:rPr>
                <w:rFonts w:ascii="Liberation Sans Narrow" w:hAnsi="Liberation Sans Narrow"/>
                <w:sz w:val="20"/>
                <w:lang w:val="sk-SK"/>
              </w:rPr>
            </w:pPr>
            <w:r w:rsidRPr="00B27A9D">
              <w:rPr>
                <w:rFonts w:ascii="Liberation Sans Narrow" w:hAnsi="Liberation Sans Narrow"/>
                <w:sz w:val="20"/>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nepredkladá.</w:t>
            </w:r>
          </w:p>
          <w:p w:rsidR="000E1263" w:rsidRPr="00B27A9D" w:rsidRDefault="000E1263">
            <w:pPr>
              <w:pStyle w:val="TableParagraph"/>
              <w:ind w:left="0"/>
              <w:rPr>
                <w:rFonts w:ascii="Liberation Sans Narrow"/>
                <w:sz w:val="20"/>
                <w:lang w:val="sk-SK"/>
              </w:rPr>
            </w:pPr>
          </w:p>
          <w:p w:rsidR="000E1263" w:rsidRPr="00B27A9D" w:rsidRDefault="00686247">
            <w:pPr>
              <w:pStyle w:val="TableParagraph"/>
              <w:ind w:left="107" w:right="105"/>
              <w:jc w:val="both"/>
              <w:rPr>
                <w:rFonts w:ascii="Liberation Sans Narrow" w:hAnsi="Liberation Sans Narrow"/>
                <w:sz w:val="20"/>
                <w:lang w:val="sk-SK"/>
              </w:rPr>
            </w:pPr>
            <w:r w:rsidRPr="00B27A9D">
              <w:rPr>
                <w:rFonts w:ascii="Liberation Sans Narrow" w:hAnsi="Liberation Sans Narrow"/>
                <w:sz w:val="20"/>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B27A9D">
              <w:rPr>
                <w:rFonts w:ascii="Liberation Sans Narrow" w:hAnsi="Liberation Sans Narrow"/>
                <w:sz w:val="20"/>
                <w:lang w:val="sk-SK"/>
              </w:rPr>
              <w:t>t.j</w:t>
            </w:r>
            <w:proofErr w:type="spellEnd"/>
            <w:r w:rsidRPr="00B27A9D">
              <w:rPr>
                <w:rFonts w:ascii="Liberation Sans Narrow" w:hAnsi="Liberation Sans Narrow"/>
                <w:sz w:val="20"/>
                <w:lang w:val="sk-SK"/>
              </w:rPr>
              <w:t>. najmä správnom organizačnom a technickom nastavení projektu, spoločne predurčujú konečné výsledky projektu z pohľadu výkonnosti a efektu realizácie.</w:t>
            </w:r>
          </w:p>
          <w:p w:rsidR="000E1263" w:rsidRPr="00B27A9D" w:rsidRDefault="00686247">
            <w:pPr>
              <w:pStyle w:val="TableParagraph"/>
              <w:spacing w:before="121"/>
              <w:ind w:left="107"/>
              <w:jc w:val="both"/>
              <w:rPr>
                <w:rFonts w:ascii="Liberation Sans Narrow" w:hAnsi="Liberation Sans Narrow"/>
                <w:sz w:val="20"/>
                <w:lang w:val="sk-SK"/>
              </w:rPr>
            </w:pPr>
            <w:r w:rsidRPr="00B27A9D">
              <w:rPr>
                <w:rFonts w:ascii="Liberation Sans Narrow" w:hAnsi="Liberation Sans Narrow"/>
                <w:sz w:val="20"/>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altName w:val="Palatino Linotype"/>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áková Daniela">
    <w15:presenceInfo w15:providerId="AD" w15:userId="S-1-5-21-1537444562-954076699-2316396334-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E1263"/>
    <w:rsid w:val="000E1263"/>
    <w:rsid w:val="003626F9"/>
    <w:rsid w:val="003A5B2B"/>
    <w:rsid w:val="00491F9E"/>
    <w:rsid w:val="004E61D3"/>
    <w:rsid w:val="00614373"/>
    <w:rsid w:val="00686247"/>
    <w:rsid w:val="008145FD"/>
    <w:rsid w:val="00AF7178"/>
    <w:rsid w:val="00B27A9D"/>
    <w:rsid w:val="00C75458"/>
    <w:rsid w:val="00CE2892"/>
    <w:rsid w:val="00D953E9"/>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57F10BC8"/>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35</Pages>
  <Words>9990</Words>
  <Characters>56943</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Beláková Daniela</cp:lastModifiedBy>
  <cp:revision>12</cp:revision>
  <dcterms:created xsi:type="dcterms:W3CDTF">2018-12-04T11:55:00Z</dcterms:created>
  <dcterms:modified xsi:type="dcterms:W3CDTF">2018-12-10T12:21:00Z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